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85962" w14:textId="77777777"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6293A8F6" w14:textId="448C5E7B"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CB222E">
        <w:rPr>
          <w:b/>
          <w:i w:val="0"/>
          <w:sz w:val="40"/>
        </w:rPr>
        <w:t>5</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27D9175"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0328BCD5"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CB222E">
        <w:rPr>
          <w:b/>
          <w:i w:val="0"/>
          <w:color w:val="0000FF"/>
          <w:sz w:val="28"/>
        </w:rPr>
        <w:t>6</w:t>
      </w:r>
      <w:r w:rsidR="00504C7F" w:rsidRPr="00294DB9">
        <w:rPr>
          <w:b/>
          <w:i w:val="0"/>
          <w:color w:val="0000FF"/>
          <w:sz w:val="28"/>
        </w:rPr>
        <w:t xml:space="preserve"> de </w:t>
      </w:r>
      <w:r w:rsidR="00CB222E">
        <w:rPr>
          <w:b/>
          <w:i w:val="0"/>
          <w:color w:val="0000FF"/>
          <w:sz w:val="28"/>
        </w:rPr>
        <w:t xml:space="preserve">novembro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1CE3D9CB" w:rsidR="005534D3" w:rsidRPr="00294DB9" w:rsidRDefault="005534D3" w:rsidP="002244E5">
      <w:pPr>
        <w:pStyle w:val="Ttulo2"/>
        <w:spacing w:after="115"/>
        <w:ind w:left="0" w:right="7" w:firstLine="0"/>
        <w:jc w:val="center"/>
      </w:pPr>
      <w:r w:rsidRPr="00294DB9">
        <w:t>ATA DA 2</w:t>
      </w:r>
      <w:r w:rsidR="00BF31CB" w:rsidRPr="00294DB9">
        <w:t>7</w:t>
      </w:r>
      <w:r w:rsidR="00341DB4">
        <w:t>5</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7D566C3D"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CB222E">
        <w:rPr>
          <w:bCs/>
          <w:i w:val="0"/>
          <w:sz w:val="24"/>
        </w:rPr>
        <w:t>6</w:t>
      </w:r>
      <w:r w:rsidR="00504C7F" w:rsidRPr="00294DB9">
        <w:rPr>
          <w:bCs/>
          <w:i w:val="0"/>
          <w:sz w:val="24"/>
        </w:rPr>
        <w:t xml:space="preserve"> de </w:t>
      </w:r>
      <w:r w:rsidR="00CB222E">
        <w:rPr>
          <w:bCs/>
          <w:i w:val="0"/>
          <w:sz w:val="24"/>
        </w:rPr>
        <w:t>novembro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CF286A">
      <w:pPr>
        <w:spacing w:after="116" w:line="259" w:lineRule="auto"/>
        <w:ind w:left="-5" w:right="0"/>
        <w:jc w:val="left"/>
        <w:rPr>
          <w:b/>
          <w:i w:val="0"/>
          <w:color w:val="000000" w:themeColor="text1"/>
          <w:sz w:val="24"/>
        </w:rPr>
      </w:pPr>
    </w:p>
    <w:p w14:paraId="2E426D67"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0FF1EF2A"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3C9EC1D4"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IPEA/ME – Luis Henrique da Silva Paiva</w:t>
      </w:r>
    </w:p>
    <w:p w14:paraId="5375055D" w14:textId="77777777" w:rsidR="00504C7F" w:rsidRPr="00294DB9" w:rsidRDefault="00504C7F" w:rsidP="00504C7F">
      <w:pPr>
        <w:spacing w:after="116" w:line="259" w:lineRule="auto"/>
        <w:ind w:left="-5" w:right="0"/>
        <w:rPr>
          <w:i w:val="0"/>
          <w:color w:val="auto"/>
          <w:sz w:val="24"/>
          <w:szCs w:val="24"/>
        </w:rPr>
      </w:pPr>
    </w:p>
    <w:p w14:paraId="4B5BB54C" w14:textId="73EE9BDD"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79345592" w14:textId="4C576AD2"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736258DB" w14:textId="4F7F828C" w:rsidR="00504C7F" w:rsidRPr="00651866" w:rsidRDefault="003A6185" w:rsidP="00651866">
      <w:pPr>
        <w:spacing w:after="116" w:line="259" w:lineRule="auto"/>
        <w:ind w:left="-5" w:right="0"/>
        <w:rPr>
          <w:i w:val="0"/>
          <w:color w:val="auto"/>
          <w:sz w:val="24"/>
          <w:szCs w:val="24"/>
        </w:rPr>
      </w:pPr>
      <w:r w:rsidRPr="00294DB9">
        <w:rPr>
          <w:i w:val="0"/>
          <w:color w:val="auto"/>
          <w:sz w:val="24"/>
          <w:szCs w:val="24"/>
        </w:rPr>
        <w:t>SINDNAPI/FS – Milton Baptista de Souza Filho</w:t>
      </w:r>
    </w:p>
    <w:p w14:paraId="6C1F3ABB" w14:textId="77777777" w:rsidR="003A6185" w:rsidRPr="00294DB9" w:rsidRDefault="003A6185" w:rsidP="00504C7F">
      <w:pPr>
        <w:spacing w:after="116" w:line="259" w:lineRule="auto"/>
        <w:ind w:left="-5" w:right="0"/>
        <w:rPr>
          <w:i w:val="0"/>
          <w:color w:val="000000" w:themeColor="text1"/>
          <w:sz w:val="24"/>
          <w:szCs w:val="24"/>
        </w:rPr>
      </w:pPr>
    </w:p>
    <w:p w14:paraId="1EF7B528" w14:textId="23DE5FED"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1FED9314"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1" w:name="_Hlk3303616"/>
      <w:r w:rsidRPr="00294DB9">
        <w:rPr>
          <w:i w:val="0"/>
          <w:color w:val="auto"/>
          <w:sz w:val="24"/>
        </w:rPr>
        <w:t>Dionízio Martins de Macedo Filho</w:t>
      </w:r>
      <w:bookmarkEnd w:id="1"/>
      <w:r w:rsidRPr="00294DB9">
        <w:rPr>
          <w:b/>
          <w:i w:val="0"/>
          <w:color w:val="auto"/>
          <w:sz w:val="24"/>
        </w:rPr>
        <w:t xml:space="preserve"> </w:t>
      </w:r>
    </w:p>
    <w:p w14:paraId="78302E0B"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45B5A52C" w14:textId="4C43C6FF" w:rsidR="003A6185" w:rsidRPr="00294DB9" w:rsidRDefault="003A6185" w:rsidP="00504C7F">
      <w:pPr>
        <w:spacing w:after="116" w:line="259" w:lineRule="auto"/>
        <w:ind w:left="0" w:right="0" w:firstLine="0"/>
        <w:rPr>
          <w:i w:val="0"/>
          <w:color w:val="auto"/>
          <w:sz w:val="24"/>
        </w:rPr>
      </w:pPr>
      <w:r w:rsidRPr="00294DB9">
        <w:rPr>
          <w:i w:val="0"/>
          <w:color w:val="auto"/>
          <w:sz w:val="24"/>
        </w:rPr>
        <w:t>CNPA – Walzenir de Oliveira Falcão</w:t>
      </w:r>
    </w:p>
    <w:p w14:paraId="5DE6217F" w14:textId="2EDA2EA8" w:rsidR="00504C7F" w:rsidRDefault="00504C7F" w:rsidP="00504C7F">
      <w:pPr>
        <w:spacing w:after="116" w:line="259" w:lineRule="auto"/>
        <w:ind w:left="0" w:right="0" w:firstLine="0"/>
        <w:rPr>
          <w:i w:val="0"/>
          <w:color w:val="auto"/>
          <w:sz w:val="24"/>
        </w:rPr>
      </w:pPr>
      <w:r w:rsidRPr="00294DB9">
        <w:rPr>
          <w:i w:val="0"/>
          <w:color w:val="auto"/>
          <w:sz w:val="24"/>
        </w:rPr>
        <w:t>CONTAG – Evandro José Morello</w:t>
      </w:r>
    </w:p>
    <w:p w14:paraId="033C9F34" w14:textId="155A97D5" w:rsidR="00651866" w:rsidRPr="00294DB9" w:rsidRDefault="00651866" w:rsidP="00504C7F">
      <w:pPr>
        <w:spacing w:after="116" w:line="259" w:lineRule="auto"/>
        <w:ind w:left="0" w:right="0" w:firstLine="0"/>
        <w:rPr>
          <w:i w:val="0"/>
          <w:color w:val="auto"/>
          <w:sz w:val="24"/>
        </w:rPr>
      </w:pPr>
      <w:r>
        <w:rPr>
          <w:i w:val="0"/>
          <w:color w:val="auto"/>
          <w:sz w:val="24"/>
        </w:rPr>
        <w:t>CTB – Fernando Dantas</w:t>
      </w:r>
    </w:p>
    <w:p w14:paraId="73420B92" w14:textId="69C0093A" w:rsidR="00504C7F" w:rsidRDefault="00504C7F" w:rsidP="00504C7F">
      <w:pPr>
        <w:spacing w:after="116" w:line="259" w:lineRule="auto"/>
        <w:ind w:left="-5" w:right="0"/>
        <w:rPr>
          <w:i w:val="0"/>
          <w:color w:val="auto"/>
          <w:sz w:val="24"/>
        </w:rPr>
      </w:pPr>
    </w:p>
    <w:p w14:paraId="072EE425" w14:textId="2CF30C66" w:rsidR="00651866" w:rsidRDefault="00651866" w:rsidP="00504C7F">
      <w:pPr>
        <w:spacing w:after="116" w:line="259" w:lineRule="auto"/>
        <w:ind w:left="-5" w:right="0"/>
        <w:rPr>
          <w:i w:val="0"/>
          <w:color w:val="auto"/>
          <w:sz w:val="24"/>
        </w:rPr>
      </w:pPr>
    </w:p>
    <w:p w14:paraId="032F7E4C" w14:textId="500CE9E6" w:rsidR="00651866" w:rsidRDefault="00651866" w:rsidP="00504C7F">
      <w:pPr>
        <w:spacing w:after="116" w:line="259" w:lineRule="auto"/>
        <w:ind w:left="-5" w:right="0"/>
        <w:rPr>
          <w:i w:val="0"/>
          <w:color w:val="auto"/>
          <w:sz w:val="24"/>
        </w:rPr>
      </w:pPr>
    </w:p>
    <w:p w14:paraId="1A75F08E" w14:textId="77777777" w:rsidR="00651866" w:rsidRPr="00294DB9" w:rsidRDefault="00651866" w:rsidP="00504C7F">
      <w:pPr>
        <w:spacing w:after="116" w:line="259" w:lineRule="auto"/>
        <w:ind w:left="-5" w:right="0"/>
        <w:rPr>
          <w:i w:val="0"/>
          <w:color w:val="auto"/>
          <w:sz w:val="24"/>
        </w:rPr>
      </w:pPr>
    </w:p>
    <w:p w14:paraId="47C2DFA4" w14:textId="2512DDA4" w:rsidR="00504C7F" w:rsidRPr="00294DB9" w:rsidRDefault="00504C7F" w:rsidP="00504C7F">
      <w:pPr>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1A0A7D4F" w14:textId="1B912262" w:rsidR="00504C7F" w:rsidRPr="00294DB9" w:rsidRDefault="00504C7F" w:rsidP="00504C7F">
      <w:pPr>
        <w:spacing w:after="116" w:line="259" w:lineRule="auto"/>
        <w:ind w:left="-5" w:right="0"/>
        <w:rPr>
          <w:i w:val="0"/>
          <w:color w:val="auto"/>
          <w:sz w:val="24"/>
        </w:rPr>
      </w:pPr>
      <w:r w:rsidRPr="00294DB9">
        <w:rPr>
          <w:i w:val="0"/>
          <w:color w:val="auto"/>
          <w:sz w:val="24"/>
        </w:rPr>
        <w:t xml:space="preserve">CNI – </w:t>
      </w:r>
      <w:r w:rsidR="003A6185" w:rsidRPr="00294DB9">
        <w:rPr>
          <w:i w:val="0"/>
          <w:color w:val="auto"/>
          <w:sz w:val="24"/>
        </w:rPr>
        <w:t>Rafael Ernesto Kieckbusch</w:t>
      </w:r>
    </w:p>
    <w:p w14:paraId="0B29F515" w14:textId="5FBDC4EC" w:rsidR="00504C7F" w:rsidRPr="00294DB9" w:rsidRDefault="00504C7F" w:rsidP="00504C7F">
      <w:pPr>
        <w:spacing w:after="116" w:line="259" w:lineRule="auto"/>
        <w:ind w:left="-5" w:right="0"/>
        <w:rPr>
          <w:i w:val="0"/>
          <w:color w:val="auto"/>
          <w:sz w:val="24"/>
        </w:rPr>
      </w:pPr>
      <w:r w:rsidRPr="00294DB9">
        <w:rPr>
          <w:i w:val="0"/>
          <w:color w:val="auto"/>
          <w:sz w:val="24"/>
        </w:rPr>
        <w:t>CN</w:t>
      </w:r>
      <w:r w:rsidR="004C731E">
        <w:rPr>
          <w:i w:val="0"/>
          <w:color w:val="auto"/>
          <w:sz w:val="24"/>
        </w:rPr>
        <w:t>F</w:t>
      </w:r>
      <w:r w:rsidRPr="00294DB9">
        <w:rPr>
          <w:i w:val="0"/>
          <w:color w:val="auto"/>
          <w:sz w:val="24"/>
        </w:rPr>
        <w:t xml:space="preserve"> – </w:t>
      </w:r>
      <w:r w:rsidR="004C731E">
        <w:rPr>
          <w:i w:val="0"/>
          <w:color w:val="auto"/>
          <w:sz w:val="24"/>
        </w:rPr>
        <w:t>Ênio Mathias Ferreira</w:t>
      </w:r>
    </w:p>
    <w:p w14:paraId="63ABE890" w14:textId="77777777" w:rsidR="00504C7F" w:rsidRPr="00294DB9" w:rsidRDefault="00504C7F" w:rsidP="00504C7F">
      <w:pPr>
        <w:spacing w:after="116" w:line="259" w:lineRule="auto"/>
        <w:ind w:left="-5" w:right="0"/>
        <w:rPr>
          <w:i w:val="0"/>
          <w:color w:val="auto"/>
          <w:sz w:val="24"/>
        </w:rPr>
      </w:pPr>
      <w:r w:rsidRPr="00294DB9">
        <w:rPr>
          <w:i w:val="0"/>
          <w:color w:val="auto"/>
          <w:sz w:val="24"/>
        </w:rPr>
        <w:t>CNM – Antônio Mário Rattes de Oliveira</w:t>
      </w:r>
    </w:p>
    <w:p w14:paraId="5C038FF8" w14:textId="5344D337" w:rsidR="00504C7F" w:rsidRPr="00294DB9" w:rsidRDefault="003A6185" w:rsidP="00504C7F">
      <w:pPr>
        <w:rPr>
          <w:i w:val="0"/>
          <w:iCs/>
          <w:color w:val="000000" w:themeColor="text1"/>
          <w:sz w:val="24"/>
          <w:szCs w:val="24"/>
        </w:rPr>
      </w:pPr>
      <w:r w:rsidRPr="00294DB9">
        <w:rPr>
          <w:i w:val="0"/>
          <w:iCs/>
          <w:sz w:val="24"/>
          <w:szCs w:val="24"/>
        </w:rPr>
        <w:t>CNA – Carolina Carvalhais Viera de Melo</w:t>
      </w:r>
    </w:p>
    <w:p w14:paraId="0FB70D44" w14:textId="77777777" w:rsidR="00504C7F" w:rsidRPr="00294DB9" w:rsidRDefault="00504C7F" w:rsidP="00504C7F">
      <w:pPr>
        <w:spacing w:after="116" w:line="259" w:lineRule="auto"/>
        <w:ind w:left="-5" w:right="0"/>
        <w:rPr>
          <w:i w:val="0"/>
          <w:color w:val="000000" w:themeColor="text1"/>
          <w:sz w:val="24"/>
        </w:rPr>
      </w:pPr>
    </w:p>
    <w:p w14:paraId="7C8499F4"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13DA9FFF" w14:textId="77777777" w:rsidR="00651866" w:rsidRDefault="00651866" w:rsidP="00C400C6">
      <w:pPr>
        <w:spacing w:after="116" w:line="259" w:lineRule="auto"/>
        <w:ind w:left="-5" w:right="0"/>
        <w:rPr>
          <w:i w:val="0"/>
          <w:color w:val="auto"/>
          <w:sz w:val="24"/>
        </w:rPr>
      </w:pPr>
      <w:r>
        <w:rPr>
          <w:i w:val="0"/>
          <w:color w:val="auto"/>
          <w:sz w:val="24"/>
        </w:rPr>
        <w:t>SEPRT – Adler Anaximandro Alves</w:t>
      </w:r>
    </w:p>
    <w:p w14:paraId="0A0665FF" w14:textId="77777777" w:rsidR="00651866" w:rsidRDefault="00651866" w:rsidP="00C400C6">
      <w:pPr>
        <w:spacing w:after="116" w:line="259" w:lineRule="auto"/>
        <w:ind w:left="-5" w:right="0"/>
        <w:rPr>
          <w:i w:val="0"/>
          <w:color w:val="auto"/>
          <w:sz w:val="24"/>
        </w:rPr>
      </w:pPr>
      <w:bookmarkStart w:id="2" w:name="_Hlk58438853"/>
      <w:r>
        <w:rPr>
          <w:i w:val="0"/>
          <w:color w:val="auto"/>
          <w:sz w:val="24"/>
        </w:rPr>
        <w:t xml:space="preserve">CGEPR/SRGPS/SPREV – </w:t>
      </w:r>
      <w:bookmarkEnd w:id="2"/>
      <w:r>
        <w:rPr>
          <w:i w:val="0"/>
          <w:color w:val="auto"/>
          <w:sz w:val="24"/>
        </w:rPr>
        <w:t>Andrea Rufato</w:t>
      </w:r>
    </w:p>
    <w:p w14:paraId="3609010A"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Avelina Alves Lima Neta</w:t>
      </w:r>
    </w:p>
    <w:p w14:paraId="0E443ADF" w14:textId="1DB16E5A" w:rsidR="00651866" w:rsidRDefault="00651866" w:rsidP="00C400C6">
      <w:pPr>
        <w:spacing w:after="116" w:line="259" w:lineRule="auto"/>
        <w:ind w:left="-5" w:right="0"/>
        <w:rPr>
          <w:i w:val="0"/>
          <w:color w:val="auto"/>
          <w:sz w:val="24"/>
        </w:rPr>
      </w:pPr>
      <w:r>
        <w:rPr>
          <w:i w:val="0"/>
          <w:color w:val="auto"/>
          <w:sz w:val="24"/>
        </w:rPr>
        <w:t>ASCOM/INSS – Bruno Dantas</w:t>
      </w:r>
    </w:p>
    <w:p w14:paraId="26704FFB" w14:textId="77777777" w:rsidR="00651866" w:rsidRDefault="00651866" w:rsidP="00C400C6">
      <w:pPr>
        <w:spacing w:after="116" w:line="259" w:lineRule="auto"/>
        <w:ind w:left="-5" w:right="0"/>
        <w:rPr>
          <w:i w:val="0"/>
          <w:color w:val="auto"/>
          <w:sz w:val="24"/>
        </w:rPr>
      </w:pPr>
      <w:r>
        <w:rPr>
          <w:i w:val="0"/>
          <w:color w:val="auto"/>
          <w:sz w:val="24"/>
        </w:rPr>
        <w:t>SPREV/SEPRT – Elvis Gallera</w:t>
      </w:r>
    </w:p>
    <w:p w14:paraId="24B64B42"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Otávio Sidone</w:t>
      </w:r>
    </w:p>
    <w:p w14:paraId="0131B70F" w14:textId="77777777" w:rsidR="00651866" w:rsidRDefault="00651866" w:rsidP="00C400C6">
      <w:pPr>
        <w:spacing w:after="116" w:line="259" w:lineRule="auto"/>
        <w:ind w:left="-5" w:right="0"/>
        <w:rPr>
          <w:i w:val="0"/>
          <w:color w:val="auto"/>
          <w:sz w:val="24"/>
        </w:rPr>
      </w:pPr>
      <w:r>
        <w:rPr>
          <w:i w:val="0"/>
          <w:color w:val="auto"/>
          <w:sz w:val="24"/>
        </w:rPr>
        <w:t>ASCOM/ SEPRT – Renata Brumano</w:t>
      </w:r>
    </w:p>
    <w:p w14:paraId="3940123F" w14:textId="0FA83122" w:rsidR="00651866" w:rsidRDefault="00651866" w:rsidP="00C400C6">
      <w:pPr>
        <w:spacing w:after="116" w:line="259" w:lineRule="auto"/>
        <w:ind w:left="-5" w:right="0"/>
        <w:rPr>
          <w:i w:val="0"/>
          <w:color w:val="auto"/>
          <w:sz w:val="24"/>
        </w:rPr>
      </w:pPr>
      <w:r>
        <w:rPr>
          <w:i w:val="0"/>
          <w:color w:val="auto"/>
          <w:sz w:val="24"/>
        </w:rPr>
        <w:t>INSS – Silvana Socorro Machado</w:t>
      </w:r>
    </w:p>
    <w:p w14:paraId="4271AF02" w14:textId="41EDE4B1" w:rsidR="00651866" w:rsidRDefault="00651866" w:rsidP="00C400C6">
      <w:pPr>
        <w:spacing w:after="116" w:line="259" w:lineRule="auto"/>
        <w:ind w:left="-5" w:right="0"/>
        <w:rPr>
          <w:i w:val="0"/>
          <w:color w:val="auto"/>
          <w:sz w:val="24"/>
        </w:rPr>
      </w:pPr>
      <w:r>
        <w:rPr>
          <w:i w:val="0"/>
          <w:color w:val="auto"/>
          <w:sz w:val="24"/>
        </w:rPr>
        <w:t>DATAPREV – Ubiramar Mendonça</w:t>
      </w:r>
    </w:p>
    <w:p w14:paraId="0800841C" w14:textId="0A6995E5" w:rsidR="00C400C6" w:rsidRPr="00294DB9" w:rsidRDefault="00651866" w:rsidP="00504C7F">
      <w:pPr>
        <w:spacing w:after="116" w:line="259" w:lineRule="auto"/>
        <w:ind w:left="-5" w:right="0"/>
        <w:rPr>
          <w:i w:val="0"/>
          <w:color w:val="auto"/>
          <w:sz w:val="24"/>
        </w:rPr>
      </w:pPr>
      <w:r>
        <w:rPr>
          <w:i w:val="0"/>
          <w:color w:val="auto"/>
          <w:sz w:val="24"/>
        </w:rPr>
        <w:t>SUCOR/SEPRT – Vladimir Gobbi Júnior</w:t>
      </w:r>
    </w:p>
    <w:p w14:paraId="15BB62A8" w14:textId="50C4799B" w:rsidR="00C400C6" w:rsidRPr="00294DB9" w:rsidRDefault="00C400C6" w:rsidP="00504C7F">
      <w:pPr>
        <w:spacing w:after="116" w:line="259" w:lineRule="auto"/>
        <w:ind w:left="-5" w:right="0"/>
        <w:rPr>
          <w:i w:val="0"/>
          <w:color w:val="auto"/>
          <w:sz w:val="24"/>
        </w:rPr>
      </w:pPr>
    </w:p>
    <w:p w14:paraId="1C7A2074" w14:textId="77777777" w:rsidR="00C400C6" w:rsidRPr="00294DB9" w:rsidRDefault="00C400C6" w:rsidP="00504C7F">
      <w:pPr>
        <w:spacing w:after="116" w:line="259" w:lineRule="auto"/>
        <w:ind w:left="-5" w:right="0"/>
        <w:rPr>
          <w:i w:val="0"/>
          <w:color w:val="auto"/>
          <w:sz w:val="24"/>
        </w:rPr>
      </w:pPr>
    </w:p>
    <w:p w14:paraId="1D41B50E" w14:textId="77777777" w:rsidR="00504C7F" w:rsidRPr="00294DB9" w:rsidRDefault="00504C7F" w:rsidP="00504C7F">
      <w:pPr>
        <w:spacing w:after="116" w:line="259" w:lineRule="auto"/>
        <w:ind w:left="0" w:right="0" w:firstLine="0"/>
        <w:rPr>
          <w:i w:val="0"/>
          <w:color w:val="FF0000"/>
          <w:sz w:val="24"/>
        </w:rPr>
      </w:pPr>
    </w:p>
    <w:p w14:paraId="7CCB8D7C" w14:textId="77777777" w:rsidR="00504C7F" w:rsidRPr="00294DB9" w:rsidRDefault="00504C7F" w:rsidP="00504C7F">
      <w:pPr>
        <w:spacing w:after="116" w:line="259" w:lineRule="auto"/>
        <w:ind w:left="0" w:right="0" w:firstLine="0"/>
        <w:rPr>
          <w:b/>
          <w:i w:val="0"/>
          <w:color w:val="000000" w:themeColor="text1"/>
          <w:sz w:val="24"/>
        </w:rPr>
      </w:pPr>
    </w:p>
    <w:p w14:paraId="27FFBF1E" w14:textId="77777777" w:rsidR="00504C7F" w:rsidRPr="00294DB9" w:rsidRDefault="00504C7F" w:rsidP="00504C7F">
      <w:pPr>
        <w:spacing w:after="116" w:line="259" w:lineRule="auto"/>
        <w:ind w:left="0" w:right="0" w:firstLine="0"/>
        <w:rPr>
          <w:i w:val="0"/>
          <w:color w:val="000000" w:themeColor="text1"/>
          <w:sz w:val="24"/>
        </w:rPr>
      </w:pPr>
    </w:p>
    <w:p w14:paraId="19539920" w14:textId="77777777" w:rsidR="00504C7F" w:rsidRPr="00294DB9" w:rsidRDefault="00504C7F" w:rsidP="00504C7F">
      <w:pPr>
        <w:spacing w:after="116" w:line="259" w:lineRule="auto"/>
        <w:ind w:left="0" w:right="0" w:firstLine="0"/>
        <w:rPr>
          <w:i w:val="0"/>
          <w:color w:val="000000" w:themeColor="text1"/>
          <w:sz w:val="24"/>
        </w:rPr>
      </w:pPr>
    </w:p>
    <w:p w14:paraId="37260F15" w14:textId="77777777" w:rsidR="00504C7F" w:rsidRPr="00294DB9" w:rsidRDefault="00504C7F" w:rsidP="00504C7F">
      <w:pPr>
        <w:spacing w:after="116" w:line="259" w:lineRule="auto"/>
        <w:ind w:left="0" w:right="0" w:firstLine="0"/>
        <w:rPr>
          <w:i w:val="0"/>
          <w:color w:val="000000" w:themeColor="text1"/>
          <w:sz w:val="24"/>
        </w:rPr>
      </w:pPr>
    </w:p>
    <w:p w14:paraId="476A4758" w14:textId="77777777"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2CD645B2" w:rsidR="005168E0" w:rsidRPr="00294DB9" w:rsidRDefault="00504C7F" w:rsidP="003E14F7">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CB222E">
        <w:rPr>
          <w:i w:val="0"/>
          <w:color w:val="auto"/>
          <w:sz w:val="24"/>
        </w:rPr>
        <w:t>5</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CB222E">
        <w:rPr>
          <w:i w:val="0"/>
          <w:color w:val="auto"/>
          <w:sz w:val="24"/>
        </w:rPr>
        <w:t>apresentou o novo Secretário Especial Adjunto,</w:t>
      </w:r>
      <w:r w:rsidR="005168E0" w:rsidRPr="00294DB9">
        <w:rPr>
          <w:i w:val="0"/>
          <w:color w:val="auto"/>
          <w:sz w:val="24"/>
        </w:rPr>
        <w:t xml:space="preserve"> o S</w:t>
      </w:r>
      <w:r w:rsidR="00CB222E">
        <w:rPr>
          <w:i w:val="0"/>
          <w:color w:val="auto"/>
          <w:sz w:val="24"/>
        </w:rPr>
        <w:t>enhor Adler Anaximandro Alves, a quem franqueou a palavra para suas considerações iniciais. Com a palavra, o S</w:t>
      </w:r>
      <w:del w:id="3" w:author="SPREV" w:date="2020-12-14T20:40:00Z">
        <w:r w:rsidR="00CB222E" w:rsidDel="00CB28C9">
          <w:rPr>
            <w:i w:val="0"/>
            <w:color w:val="auto"/>
            <w:sz w:val="24"/>
          </w:rPr>
          <w:delText>enho</w:delText>
        </w:r>
      </w:del>
      <w:r w:rsidR="00CB222E">
        <w:rPr>
          <w:i w:val="0"/>
          <w:color w:val="auto"/>
          <w:sz w:val="24"/>
        </w:rPr>
        <w:t>r</w:t>
      </w:r>
      <w:ins w:id="4" w:author="SPREV" w:date="2020-12-14T20:40:00Z">
        <w:r w:rsidR="00CB28C9">
          <w:rPr>
            <w:i w:val="0"/>
            <w:color w:val="auto"/>
            <w:sz w:val="24"/>
          </w:rPr>
          <w:t>.</w:t>
        </w:r>
      </w:ins>
      <w:r w:rsidR="00CB222E">
        <w:rPr>
          <w:i w:val="0"/>
          <w:color w:val="auto"/>
          <w:sz w:val="24"/>
        </w:rPr>
        <w:t xml:space="preserve"> Adler Anaximandro Alves cumprimentou a todos, agradeceu a confiança que lhe foi conferida e se colocou à disposição do conselho para ajudar na tratativa e soluções dos assuntos referentes à proteção social</w:t>
      </w:r>
      <w:r w:rsidR="00E61B92">
        <w:rPr>
          <w:i w:val="0"/>
          <w:color w:val="auto"/>
          <w:sz w:val="24"/>
        </w:rPr>
        <w:t xml:space="preserve"> que a </w:t>
      </w:r>
      <w:r w:rsidR="00CB222E">
        <w:rPr>
          <w:i w:val="0"/>
          <w:color w:val="auto"/>
          <w:sz w:val="24"/>
        </w:rPr>
        <w:t xml:space="preserve">previdência </w:t>
      </w:r>
      <w:r w:rsidR="00E61B92">
        <w:rPr>
          <w:i w:val="0"/>
          <w:color w:val="auto"/>
          <w:sz w:val="24"/>
        </w:rPr>
        <w:t>pode oferecer à sociedade.</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3E14F7">
      <w:pPr>
        <w:pStyle w:val="Ttulo2"/>
        <w:suppressLineNumbers/>
        <w:spacing w:after="0" w:line="360" w:lineRule="auto"/>
        <w:ind w:left="-5" w:right="0"/>
        <w:rPr>
          <w:color w:val="auto"/>
          <w:szCs w:val="24"/>
        </w:rPr>
      </w:pPr>
      <w:r w:rsidRPr="00294DB9">
        <w:rPr>
          <w:color w:val="auto"/>
          <w:szCs w:val="24"/>
        </w:rPr>
        <w:t xml:space="preserve">II – EXPEDIENTE </w:t>
      </w:r>
    </w:p>
    <w:p w14:paraId="322997B1" w14:textId="230D3759" w:rsidR="00504C7F" w:rsidRPr="00294DB9" w:rsidRDefault="00504C7F" w:rsidP="00A53098">
      <w:pPr>
        <w:suppressLineNumbers/>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5168E0" w:rsidRPr="00294DB9">
        <w:rPr>
          <w:i w:val="0"/>
          <w:color w:val="000000" w:themeColor="text1"/>
          <w:sz w:val="24"/>
          <w:szCs w:val="24"/>
        </w:rPr>
        <w:t>3</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 xml:space="preserve">274ª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5168E0" w:rsidRPr="00294DB9">
        <w:rPr>
          <w:i w:val="0"/>
          <w:color w:val="000000" w:themeColor="text1"/>
          <w:sz w:val="24"/>
          <w:szCs w:val="24"/>
        </w:rPr>
        <w:t>4</w:t>
      </w:r>
      <w:r w:rsidRPr="00294DB9">
        <w:rPr>
          <w:i w:val="0"/>
          <w:color w:val="000000" w:themeColor="text1"/>
          <w:sz w:val="24"/>
          <w:szCs w:val="24"/>
        </w:rPr>
        <w:t xml:space="preserve"> de </w:t>
      </w:r>
      <w:r w:rsidR="005168E0" w:rsidRPr="00294DB9">
        <w:rPr>
          <w:i w:val="0"/>
          <w:color w:val="000000" w:themeColor="text1"/>
          <w:sz w:val="24"/>
          <w:szCs w:val="24"/>
        </w:rPr>
        <w:t xml:space="preserve">setembro </w:t>
      </w:r>
      <w:r w:rsidR="00E61B92">
        <w:rPr>
          <w:i w:val="0"/>
          <w:color w:val="000000" w:themeColor="text1"/>
          <w:sz w:val="24"/>
          <w:szCs w:val="24"/>
        </w:rPr>
        <w:t>e 29 de outubro 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0AD3467" w14:textId="436ABDFF"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III – ORDEM DO DIA  </w:t>
      </w:r>
    </w:p>
    <w:p w14:paraId="24AE7A39" w14:textId="11DEC96D" w:rsidR="001F7B2C"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 xml:space="preserve">Presidente </w:t>
      </w:r>
      <w:r w:rsidR="00C33859" w:rsidRPr="00C33859">
        <w:rPr>
          <w:i w:val="0"/>
          <w:color w:val="auto"/>
          <w:sz w:val="24"/>
          <w:szCs w:val="24"/>
        </w:rPr>
        <w:t>socializou a pauta da reunião, sendo estabelecida: I – Abertura. II – Expediente – Aprovação da</w:t>
      </w:r>
      <w:r w:rsidR="00C33859">
        <w:rPr>
          <w:i w:val="0"/>
          <w:color w:val="auto"/>
          <w:sz w:val="24"/>
          <w:szCs w:val="24"/>
        </w:rPr>
        <w:t>s</w:t>
      </w:r>
      <w:r w:rsidR="00C33859" w:rsidRPr="00C33859">
        <w:rPr>
          <w:i w:val="0"/>
          <w:color w:val="auto"/>
          <w:sz w:val="24"/>
          <w:szCs w:val="24"/>
        </w:rPr>
        <w:t xml:space="preserve"> Ata</w:t>
      </w:r>
      <w:r w:rsidR="00C33859">
        <w:rPr>
          <w:i w:val="0"/>
          <w:color w:val="auto"/>
          <w:sz w:val="24"/>
          <w:szCs w:val="24"/>
        </w:rPr>
        <w:t>s</w:t>
      </w:r>
      <w:r w:rsidR="00C33859" w:rsidRPr="00C33859">
        <w:rPr>
          <w:i w:val="0"/>
          <w:color w:val="auto"/>
          <w:sz w:val="24"/>
          <w:szCs w:val="24"/>
        </w:rPr>
        <w:t xml:space="preserve"> da 273ª </w:t>
      </w:r>
      <w:r w:rsidR="00C33859">
        <w:rPr>
          <w:i w:val="0"/>
          <w:color w:val="auto"/>
          <w:sz w:val="24"/>
          <w:szCs w:val="24"/>
        </w:rPr>
        <w:t xml:space="preserve">e </w:t>
      </w:r>
      <w:r w:rsidR="00F47152">
        <w:rPr>
          <w:i w:val="0"/>
          <w:color w:val="auto"/>
          <w:sz w:val="24"/>
          <w:szCs w:val="24"/>
        </w:rPr>
        <w:t xml:space="preserve">da </w:t>
      </w:r>
      <w:r w:rsidR="00C33859">
        <w:rPr>
          <w:i w:val="0"/>
          <w:color w:val="auto"/>
          <w:sz w:val="24"/>
          <w:szCs w:val="24"/>
        </w:rPr>
        <w:t xml:space="preserve">274ª </w:t>
      </w:r>
      <w:r w:rsidR="00C33859" w:rsidRPr="00C33859">
        <w:rPr>
          <w:i w:val="0"/>
          <w:color w:val="auto"/>
          <w:sz w:val="24"/>
          <w:szCs w:val="24"/>
        </w:rPr>
        <w:t>Reuni</w:t>
      </w:r>
      <w:r w:rsidR="00C33859">
        <w:rPr>
          <w:i w:val="0"/>
          <w:color w:val="auto"/>
          <w:sz w:val="24"/>
          <w:szCs w:val="24"/>
        </w:rPr>
        <w:t>ões</w:t>
      </w:r>
      <w:r w:rsidR="00C33859" w:rsidRPr="00C33859">
        <w:rPr>
          <w:i w:val="0"/>
          <w:color w:val="auto"/>
          <w:sz w:val="24"/>
          <w:szCs w:val="24"/>
        </w:rPr>
        <w:t xml:space="preserve"> Ordinária</w:t>
      </w:r>
      <w:r w:rsidR="00C33859">
        <w:rPr>
          <w:i w:val="0"/>
          <w:color w:val="auto"/>
          <w:sz w:val="24"/>
          <w:szCs w:val="24"/>
        </w:rPr>
        <w:t>s</w:t>
      </w:r>
      <w:r w:rsidR="00C33859" w:rsidRPr="00C33859">
        <w:rPr>
          <w:i w:val="0"/>
          <w:color w:val="auto"/>
          <w:sz w:val="24"/>
          <w:szCs w:val="24"/>
        </w:rPr>
        <w:t xml:space="preserve"> do CNPS</w:t>
      </w:r>
      <w:r w:rsidR="00CB3849">
        <w:rPr>
          <w:i w:val="0"/>
          <w:color w:val="auto"/>
          <w:sz w:val="24"/>
          <w:szCs w:val="24"/>
        </w:rPr>
        <w:t>.</w:t>
      </w:r>
      <w:r w:rsidR="00C33859" w:rsidRPr="00C33859">
        <w:rPr>
          <w:i w:val="0"/>
          <w:color w:val="auto"/>
          <w:sz w:val="24"/>
          <w:szCs w:val="24"/>
        </w:rPr>
        <w:t xml:space="preserve"> III – Ordem do Dia: Apresentações: a) A</w:t>
      </w:r>
      <w:r w:rsidR="00F06D34">
        <w:rPr>
          <w:i w:val="0"/>
          <w:color w:val="auto"/>
          <w:sz w:val="24"/>
          <w:szCs w:val="24"/>
        </w:rPr>
        <w:t>tualização do processo d</w:t>
      </w:r>
      <w:r w:rsidR="00C33859" w:rsidRPr="00C33859">
        <w:rPr>
          <w:i w:val="0"/>
          <w:color w:val="auto"/>
          <w:sz w:val="24"/>
          <w:szCs w:val="24"/>
        </w:rPr>
        <w:t xml:space="preserve">e reabertura das </w:t>
      </w:r>
      <w:r w:rsidR="00F06D34" w:rsidRPr="00C33859">
        <w:rPr>
          <w:i w:val="0"/>
          <w:color w:val="auto"/>
          <w:sz w:val="24"/>
          <w:szCs w:val="24"/>
        </w:rPr>
        <w:t xml:space="preserve">agências </w:t>
      </w:r>
      <w:r w:rsidR="00C33859" w:rsidRPr="00C33859">
        <w:rPr>
          <w:i w:val="0"/>
          <w:color w:val="auto"/>
          <w:sz w:val="24"/>
          <w:szCs w:val="24"/>
        </w:rPr>
        <w:t>d</w:t>
      </w:r>
      <w:r w:rsidR="00F06D34">
        <w:rPr>
          <w:i w:val="0"/>
          <w:color w:val="auto"/>
          <w:sz w:val="24"/>
          <w:szCs w:val="24"/>
        </w:rPr>
        <w:t>o INSS</w:t>
      </w:r>
      <w:r w:rsidR="00C33859" w:rsidRPr="00C33859">
        <w:rPr>
          <w:i w:val="0"/>
          <w:color w:val="auto"/>
          <w:sz w:val="24"/>
          <w:szCs w:val="24"/>
        </w:rPr>
        <w:t xml:space="preserve">; Palestrante: Sr. </w:t>
      </w:r>
      <w:r w:rsidR="00F06D34">
        <w:rPr>
          <w:i w:val="0"/>
          <w:color w:val="auto"/>
          <w:sz w:val="24"/>
          <w:szCs w:val="24"/>
        </w:rPr>
        <w:t>Leonardo José Rolim Guimarães</w:t>
      </w:r>
      <w:r w:rsidR="00C33859" w:rsidRPr="00C33859">
        <w:rPr>
          <w:i w:val="0"/>
          <w:color w:val="auto"/>
          <w:sz w:val="24"/>
          <w:szCs w:val="24"/>
        </w:rPr>
        <w:t xml:space="preserve">, </w:t>
      </w:r>
      <w:r w:rsidR="00F06D34" w:rsidRPr="00F06D34">
        <w:rPr>
          <w:i w:val="0"/>
          <w:color w:val="auto"/>
          <w:sz w:val="24"/>
          <w:szCs w:val="24"/>
        </w:rPr>
        <w:t>Presidente do Instituto Nacional do Seguro Social (INSS)</w:t>
      </w:r>
      <w:r w:rsidR="00F06D34">
        <w:rPr>
          <w:i w:val="0"/>
          <w:color w:val="auto"/>
          <w:sz w:val="24"/>
          <w:szCs w:val="24"/>
        </w:rPr>
        <w:t xml:space="preserve">; b) Proposta Orçamentária da Previdência – PLOA 2021 </w:t>
      </w:r>
      <w:del w:id="5" w:author="SPREV" w:date="2020-12-15T16:19:00Z">
        <w:r w:rsidR="00F06D34" w:rsidDel="00954104">
          <w:rPr>
            <w:i w:val="0"/>
            <w:color w:val="auto"/>
            <w:sz w:val="24"/>
            <w:szCs w:val="24"/>
          </w:rPr>
          <w:delText>aprovada n</w:delText>
        </w:r>
      </w:del>
      <w:ins w:id="6" w:author="SPREV" w:date="2020-12-15T16:19:00Z">
        <w:r w:rsidR="00954104">
          <w:rPr>
            <w:i w:val="0"/>
            <w:color w:val="auto"/>
            <w:sz w:val="24"/>
            <w:szCs w:val="24"/>
          </w:rPr>
          <w:t>enviada a</w:t>
        </w:r>
      </w:ins>
      <w:r w:rsidR="00F06D34">
        <w:rPr>
          <w:i w:val="0"/>
          <w:color w:val="auto"/>
          <w:sz w:val="24"/>
          <w:szCs w:val="24"/>
        </w:rPr>
        <w:t>o Congresso Nacional; Palestrantes:</w:t>
      </w:r>
      <w:r w:rsidR="00F06D34" w:rsidRPr="00F06D34">
        <w:rPr>
          <w:i w:val="0"/>
          <w:color w:val="auto"/>
          <w:sz w:val="24"/>
          <w:szCs w:val="24"/>
        </w:rPr>
        <w:t xml:space="preserve"> </w:t>
      </w:r>
      <w:r w:rsidR="00C33859" w:rsidRPr="00C33859">
        <w:rPr>
          <w:i w:val="0"/>
          <w:color w:val="auto"/>
          <w:sz w:val="24"/>
          <w:szCs w:val="24"/>
        </w:rPr>
        <w:t>Sr. Leonardo José Rolim Guimarães, Presidente do Instituto Nacional do Seguro Social (INSS)</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 xml:space="preserve">Narlon Gutierre Nogueira </w:t>
      </w:r>
      <w:r w:rsidR="00F06D34" w:rsidRPr="00C33859">
        <w:rPr>
          <w:i w:val="0"/>
          <w:color w:val="auto"/>
          <w:sz w:val="24"/>
          <w:szCs w:val="24"/>
        </w:rPr>
        <w:t>Secretário de Previdência (SPREV/SEPRT/ME)</w:t>
      </w:r>
      <w:r w:rsidR="00F06D34">
        <w:rPr>
          <w:i w:val="0"/>
          <w:color w:val="auto"/>
          <w:sz w:val="24"/>
          <w:szCs w:val="24"/>
        </w:rPr>
        <w:t xml:space="preserve">; </w:t>
      </w:r>
      <w:r w:rsidR="00C33859" w:rsidRPr="00C33859">
        <w:rPr>
          <w:i w:val="0"/>
          <w:color w:val="auto"/>
          <w:sz w:val="24"/>
          <w:szCs w:val="24"/>
        </w:rPr>
        <w:t>e</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Sr. Vlad</w:t>
      </w:r>
      <w:r w:rsidR="0088022B">
        <w:rPr>
          <w:i w:val="0"/>
          <w:color w:val="auto"/>
          <w:sz w:val="24"/>
          <w:szCs w:val="24"/>
        </w:rPr>
        <w:t>i</w:t>
      </w:r>
      <w:r w:rsidR="00F06D34">
        <w:rPr>
          <w:i w:val="0"/>
          <w:color w:val="auto"/>
          <w:sz w:val="24"/>
          <w:szCs w:val="24"/>
        </w:rPr>
        <w:t>mir Gobbi Junior, Gerente de Projeto da Subsecretaria de Assuntos Corporativos (SUCOR); c) 7ª Semana Nacional de Educação Financeira – Lançamento da Cartilha de Educação Financeira para Pessoas</w:t>
      </w:r>
      <w:r w:rsidR="00C33859" w:rsidRPr="00C33859">
        <w:rPr>
          <w:i w:val="0"/>
          <w:color w:val="auto"/>
          <w:sz w:val="24"/>
          <w:szCs w:val="24"/>
        </w:rPr>
        <w:t xml:space="preserve"> </w:t>
      </w:r>
      <w:r w:rsidR="00F06D34">
        <w:rPr>
          <w:i w:val="0"/>
          <w:color w:val="auto"/>
          <w:sz w:val="24"/>
          <w:szCs w:val="24"/>
        </w:rPr>
        <w:t>– Guia para Aposentados e Pensionistas do INSS</w:t>
      </w:r>
      <w:r w:rsidR="00CB3849">
        <w:rPr>
          <w:i w:val="0"/>
          <w:color w:val="auto"/>
          <w:sz w:val="24"/>
          <w:szCs w:val="24"/>
        </w:rPr>
        <w:t xml:space="preserve">; Palestrantes: </w:t>
      </w:r>
      <w:r w:rsidR="00CB3849" w:rsidRPr="00CB3849">
        <w:rPr>
          <w:i w:val="0"/>
          <w:color w:val="auto"/>
          <w:sz w:val="24"/>
          <w:szCs w:val="24"/>
        </w:rPr>
        <w:t>Narlon Gutierre Nogueira</w:t>
      </w:r>
      <w:r w:rsidR="00F47152">
        <w:rPr>
          <w:i w:val="0"/>
          <w:color w:val="auto"/>
          <w:sz w:val="24"/>
          <w:szCs w:val="24"/>
        </w:rPr>
        <w:t>,</w:t>
      </w:r>
      <w:r w:rsidR="00CB3849" w:rsidRPr="00CB3849">
        <w:rPr>
          <w:i w:val="0"/>
          <w:color w:val="auto"/>
          <w:sz w:val="24"/>
          <w:szCs w:val="24"/>
        </w:rPr>
        <w:t xml:space="preserve"> Secretário de Previdência (SPREV/SEPRT/ME)</w:t>
      </w:r>
      <w:r w:rsidR="00CB3849">
        <w:rPr>
          <w:i w:val="0"/>
          <w:color w:val="auto"/>
          <w:sz w:val="24"/>
          <w:szCs w:val="24"/>
        </w:rPr>
        <w:t xml:space="preserve"> e Sr. Rogério Nagamine Costanzi, Subsecretário do Regime Geral de Previdência Social (SPREV). </w:t>
      </w:r>
      <w:r w:rsidR="00C33859" w:rsidRPr="00C33859">
        <w:rPr>
          <w:i w:val="0"/>
          <w:color w:val="auto"/>
          <w:sz w:val="24"/>
          <w:szCs w:val="24"/>
        </w:rPr>
        <w:t>IV – Informes</w:t>
      </w:r>
      <w:r w:rsidR="00CB3849">
        <w:rPr>
          <w:i w:val="0"/>
          <w:color w:val="auto"/>
          <w:sz w:val="24"/>
          <w:szCs w:val="24"/>
        </w:rPr>
        <w:t>.</w:t>
      </w:r>
      <w:r w:rsidR="00C33859" w:rsidRPr="00C33859">
        <w:rPr>
          <w:i w:val="0"/>
          <w:color w:val="auto"/>
          <w:sz w:val="24"/>
          <w:szCs w:val="24"/>
        </w:rPr>
        <w:t xml:space="preserve"> V – Outros Assuntos – Definição da pauta da 27</w:t>
      </w:r>
      <w:r w:rsidR="00CB3849">
        <w:rPr>
          <w:i w:val="0"/>
          <w:color w:val="auto"/>
          <w:sz w:val="24"/>
          <w:szCs w:val="24"/>
        </w:rPr>
        <w:t>6</w:t>
      </w:r>
      <w:r w:rsidR="00C33859" w:rsidRPr="00C33859">
        <w:rPr>
          <w:i w:val="0"/>
          <w:color w:val="auto"/>
          <w:sz w:val="24"/>
          <w:szCs w:val="24"/>
        </w:rPr>
        <w:t xml:space="preserve">ª Reunião Ordinária do CNPS, agendada para o dia </w:t>
      </w:r>
      <w:r w:rsidR="00CB3849">
        <w:rPr>
          <w:i w:val="0"/>
          <w:color w:val="auto"/>
          <w:sz w:val="24"/>
          <w:szCs w:val="24"/>
        </w:rPr>
        <w:t>10</w:t>
      </w:r>
      <w:r w:rsidR="00F47152">
        <w:rPr>
          <w:i w:val="0"/>
          <w:color w:val="auto"/>
          <w:sz w:val="24"/>
          <w:szCs w:val="24"/>
        </w:rPr>
        <w:t>/</w:t>
      </w:r>
      <w:r w:rsidR="00C33859" w:rsidRPr="00C33859">
        <w:rPr>
          <w:i w:val="0"/>
          <w:color w:val="auto"/>
          <w:sz w:val="24"/>
          <w:szCs w:val="24"/>
        </w:rPr>
        <w:t>1</w:t>
      </w:r>
      <w:r w:rsidR="00CB3849">
        <w:rPr>
          <w:i w:val="0"/>
          <w:color w:val="auto"/>
          <w:sz w:val="24"/>
          <w:szCs w:val="24"/>
        </w:rPr>
        <w:t>2</w:t>
      </w:r>
      <w:r w:rsidR="00F47152">
        <w:rPr>
          <w:i w:val="0"/>
          <w:color w:val="auto"/>
          <w:sz w:val="24"/>
          <w:szCs w:val="24"/>
        </w:rPr>
        <w:t>/</w:t>
      </w:r>
      <w:r w:rsidR="00C33859" w:rsidRPr="00C33859">
        <w:rPr>
          <w:i w:val="0"/>
          <w:color w:val="auto"/>
          <w:sz w:val="24"/>
          <w:szCs w:val="24"/>
        </w:rPr>
        <w:t>2020. VI – Encerramento</w:t>
      </w:r>
      <w:r w:rsidR="00CB3849">
        <w:rPr>
          <w:i w:val="0"/>
          <w:color w:val="auto"/>
          <w:sz w:val="24"/>
          <w:szCs w:val="24"/>
        </w:rPr>
        <w:t xml:space="preserve">. Iniciando a pauta,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7606BF">
        <w:rPr>
          <w:i w:val="0"/>
          <w:color w:val="auto"/>
          <w:sz w:val="24"/>
          <w:szCs w:val="24"/>
        </w:rPr>
        <w:t xml:space="preserve">José Rolim Guimarães </w:t>
      </w:r>
      <w:r w:rsidR="00F44F7E" w:rsidRPr="007606BF">
        <w:rPr>
          <w:i w:val="0"/>
          <w:color w:val="auto"/>
          <w:sz w:val="24"/>
          <w:szCs w:val="24"/>
        </w:rPr>
        <w:t>para</w:t>
      </w:r>
      <w:r w:rsidR="00C17A33" w:rsidRPr="007606BF">
        <w:rPr>
          <w:i w:val="0"/>
          <w:color w:val="auto"/>
          <w:sz w:val="24"/>
          <w:szCs w:val="24"/>
        </w:rPr>
        <w:t xml:space="preserve"> </w:t>
      </w:r>
      <w:r w:rsidR="00E61B92">
        <w:rPr>
          <w:i w:val="0"/>
          <w:color w:val="auto"/>
          <w:sz w:val="24"/>
          <w:szCs w:val="24"/>
        </w:rPr>
        <w:t xml:space="preserve">fazer sua </w:t>
      </w:r>
      <w:r w:rsidR="00C17A33" w:rsidRPr="007606BF">
        <w:rPr>
          <w:i w:val="0"/>
          <w:color w:val="auto"/>
          <w:sz w:val="24"/>
          <w:szCs w:val="24"/>
        </w:rPr>
        <w:t>apresentação</w:t>
      </w:r>
      <w:r w:rsidR="00E61B92">
        <w:rPr>
          <w:i w:val="0"/>
          <w:color w:val="auto"/>
          <w:sz w:val="24"/>
          <w:szCs w:val="24"/>
        </w:rPr>
        <w:t xml:space="preserve"> sobre </w:t>
      </w:r>
      <w:r w:rsidR="00E61B92" w:rsidRPr="00E61B92">
        <w:rPr>
          <w:i w:val="0"/>
          <w:color w:val="auto"/>
          <w:sz w:val="24"/>
          <w:szCs w:val="24"/>
        </w:rPr>
        <w:t>a a</w:t>
      </w:r>
      <w:r w:rsidR="00CB3849">
        <w:rPr>
          <w:i w:val="0"/>
          <w:color w:val="auto"/>
          <w:sz w:val="24"/>
          <w:szCs w:val="24"/>
        </w:rPr>
        <w:t>tuali</w:t>
      </w:r>
      <w:r w:rsidR="00E61B92" w:rsidRPr="00E61B92">
        <w:rPr>
          <w:i w:val="0"/>
          <w:color w:val="auto"/>
          <w:sz w:val="24"/>
          <w:szCs w:val="24"/>
        </w:rPr>
        <w:t xml:space="preserve">zação do processo de reabertura das agências </w:t>
      </w:r>
      <w:commentRangeStart w:id="7"/>
      <w:r w:rsidR="00E61B92" w:rsidRPr="00E61B92">
        <w:rPr>
          <w:i w:val="0"/>
          <w:color w:val="auto"/>
          <w:sz w:val="24"/>
          <w:szCs w:val="24"/>
        </w:rPr>
        <w:t>do INSS</w:t>
      </w:r>
      <w:r w:rsidR="00F44F7E" w:rsidRPr="007606BF">
        <w:rPr>
          <w:i w:val="0"/>
          <w:color w:val="auto"/>
          <w:sz w:val="24"/>
          <w:szCs w:val="24"/>
        </w:rPr>
        <w:t xml:space="preserve">. </w:t>
      </w:r>
      <w:commentRangeEnd w:id="7"/>
      <w:r w:rsidR="00CB28C9">
        <w:rPr>
          <w:rStyle w:val="Refdecomentrio"/>
        </w:rPr>
        <w:commentReference w:id="7"/>
      </w:r>
      <w:r w:rsidR="0041628C">
        <w:rPr>
          <w:i w:val="0"/>
          <w:color w:val="auto"/>
          <w:sz w:val="24"/>
          <w:szCs w:val="24"/>
        </w:rPr>
        <w:t>Com a palavra,</w:t>
      </w:r>
      <w:r w:rsidR="00F44F7E" w:rsidRPr="007606BF">
        <w:rPr>
          <w:i w:val="0"/>
          <w:color w:val="auto"/>
          <w:sz w:val="24"/>
          <w:szCs w:val="24"/>
        </w:rPr>
        <w:t xml:space="preserve"> o Presidente do INSS, </w:t>
      </w:r>
      <w:r w:rsidR="0041628C">
        <w:rPr>
          <w:i w:val="0"/>
          <w:color w:val="auto"/>
          <w:sz w:val="24"/>
          <w:szCs w:val="24"/>
        </w:rPr>
        <w:t xml:space="preserve">saudou a todos e iniciou informando que das 1.562 agências do INSS, 1.037 estão em funcionamento cumprindo rigorosamente todos os protocolos de </w:t>
      </w:r>
      <w:r w:rsidR="0041628C">
        <w:rPr>
          <w:i w:val="0"/>
          <w:color w:val="auto"/>
          <w:sz w:val="24"/>
          <w:szCs w:val="24"/>
        </w:rPr>
        <w:lastRenderedPageBreak/>
        <w:t>segurança estabelecidos pelos órgãos competentes e 735</w:t>
      </w:r>
      <w:r w:rsidR="00F47152">
        <w:rPr>
          <w:i w:val="0"/>
          <w:color w:val="auto"/>
          <w:sz w:val="24"/>
          <w:szCs w:val="24"/>
        </w:rPr>
        <w:t xml:space="preserve"> agências</w:t>
      </w:r>
      <w:r w:rsidR="0041628C">
        <w:rPr>
          <w:i w:val="0"/>
          <w:color w:val="auto"/>
          <w:sz w:val="24"/>
          <w:szCs w:val="24"/>
        </w:rPr>
        <w:t xml:space="preserve"> têm peritos lotados, sendo que das agências com peritos lotados, 463 estão aptas</w:t>
      </w:r>
      <w:r w:rsidR="00347BA5">
        <w:rPr>
          <w:i w:val="0"/>
          <w:color w:val="auto"/>
          <w:sz w:val="24"/>
          <w:szCs w:val="24"/>
        </w:rPr>
        <w:t xml:space="preserve"> a realizar as perícias médicas e outras 10 estão em fase de adequação</w:t>
      </w:r>
      <w:ins w:id="8" w:author="SPREV" w:date="2020-12-14T20:51:00Z">
        <w:r w:rsidR="00EC0DF0">
          <w:rPr>
            <w:i w:val="0"/>
            <w:color w:val="auto"/>
            <w:sz w:val="24"/>
            <w:szCs w:val="24"/>
          </w:rPr>
          <w:t xml:space="preserve"> por faltar um dos itens do protocolo</w:t>
        </w:r>
      </w:ins>
      <w:r w:rsidR="00347BA5">
        <w:rPr>
          <w:i w:val="0"/>
          <w:color w:val="auto"/>
          <w:sz w:val="24"/>
          <w:szCs w:val="24"/>
        </w:rPr>
        <w:t xml:space="preserve">. Falou que o INSS </w:t>
      </w:r>
      <w:ins w:id="9" w:author="SPREV" w:date="2020-12-14T20:53:00Z">
        <w:r w:rsidR="00EC0DF0">
          <w:rPr>
            <w:i w:val="0"/>
            <w:color w:val="auto"/>
            <w:sz w:val="24"/>
            <w:szCs w:val="24"/>
          </w:rPr>
          <w:t xml:space="preserve">têm </w:t>
        </w:r>
      </w:ins>
      <w:r w:rsidR="00347BA5">
        <w:rPr>
          <w:i w:val="0"/>
          <w:color w:val="auto"/>
          <w:sz w:val="24"/>
          <w:szCs w:val="24"/>
        </w:rPr>
        <w:t>trabalha</w:t>
      </w:r>
      <w:ins w:id="10" w:author="SPREV" w:date="2020-12-14T20:53:00Z">
        <w:r w:rsidR="00EC0DF0">
          <w:rPr>
            <w:i w:val="0"/>
            <w:color w:val="auto"/>
            <w:sz w:val="24"/>
            <w:szCs w:val="24"/>
          </w:rPr>
          <w:t>do</w:t>
        </w:r>
      </w:ins>
      <w:r w:rsidR="00347BA5">
        <w:rPr>
          <w:i w:val="0"/>
          <w:color w:val="auto"/>
          <w:sz w:val="24"/>
          <w:szCs w:val="24"/>
        </w:rPr>
        <w:t xml:space="preserve"> diuturnamente com o compromisso de abrir mais agências e melhorar cada vez mais a estrutura e o funcionamento das unidades, </w:t>
      </w:r>
      <w:r w:rsidR="00F47152">
        <w:rPr>
          <w:i w:val="0"/>
          <w:color w:val="auto"/>
          <w:sz w:val="24"/>
          <w:szCs w:val="24"/>
        </w:rPr>
        <w:t>conforme os</w:t>
      </w:r>
      <w:r w:rsidR="00347BA5">
        <w:rPr>
          <w:i w:val="0"/>
          <w:color w:val="auto"/>
          <w:sz w:val="24"/>
          <w:szCs w:val="24"/>
        </w:rPr>
        <w:t xml:space="preserve"> levantamentos realizados pelo setor de engenharia do INSS, compromisso esse, assumido por ocasião da assinatura do protocolo de intenções. Explicou que o protocolo prev</w:t>
      </w:r>
      <w:ins w:id="11" w:author="SPREV" w:date="2020-12-14T20:53:00Z">
        <w:r w:rsidR="00EC0DF0">
          <w:rPr>
            <w:i w:val="0"/>
            <w:color w:val="auto"/>
            <w:sz w:val="24"/>
            <w:szCs w:val="24"/>
          </w:rPr>
          <w:t>ê</w:t>
        </w:r>
      </w:ins>
      <w:del w:id="12" w:author="SPREV" w:date="2020-12-14T20:53:00Z">
        <w:r w:rsidR="00347BA5" w:rsidDel="00EC0DF0">
          <w:rPr>
            <w:i w:val="0"/>
            <w:color w:val="auto"/>
            <w:sz w:val="24"/>
            <w:szCs w:val="24"/>
          </w:rPr>
          <w:delText>er</w:delText>
        </w:r>
      </w:del>
      <w:r w:rsidR="00347BA5">
        <w:rPr>
          <w:i w:val="0"/>
          <w:color w:val="auto"/>
          <w:sz w:val="24"/>
          <w:szCs w:val="24"/>
        </w:rPr>
        <w:t xml:space="preserve"> também, </w:t>
      </w:r>
      <w:r w:rsidR="00347BA5" w:rsidRPr="00347BA5">
        <w:rPr>
          <w:i w:val="0"/>
          <w:color w:val="auto"/>
          <w:sz w:val="24"/>
          <w:szCs w:val="24"/>
        </w:rPr>
        <w:t>a supervisão das agências abertas</w:t>
      </w:r>
      <w:r w:rsidR="00347BA5">
        <w:rPr>
          <w:i w:val="0"/>
          <w:color w:val="auto"/>
          <w:sz w:val="24"/>
          <w:szCs w:val="24"/>
        </w:rPr>
        <w:t>, sendo que desde a reabertura</w:t>
      </w:r>
      <w:r w:rsidR="00F47152">
        <w:rPr>
          <w:i w:val="0"/>
          <w:color w:val="auto"/>
          <w:sz w:val="24"/>
          <w:szCs w:val="24"/>
        </w:rPr>
        <w:t>,</w:t>
      </w:r>
      <w:r w:rsidR="00347BA5">
        <w:rPr>
          <w:i w:val="0"/>
          <w:color w:val="auto"/>
          <w:sz w:val="24"/>
          <w:szCs w:val="24"/>
        </w:rPr>
        <w:t xml:space="preserve"> em 14 de setembro, 429 agências já foram inspecionadas e, desse total, apenas em 8 agências foram encontrados problemas de estrutura.</w:t>
      </w:r>
      <w:r w:rsidR="00046D33">
        <w:rPr>
          <w:i w:val="0"/>
          <w:color w:val="auto"/>
          <w:sz w:val="24"/>
          <w:szCs w:val="24"/>
        </w:rPr>
        <w:t xml:space="preserve"> Concluiu salientando a eficiência do protocolo de segurança adotado pelo INSS, item fundamental na proteção dos servidores e segurados, falando que proporcionalmente, não houve elevação no número de casos de infectados pel</w:t>
      </w:r>
      <w:r w:rsidR="00F47152">
        <w:rPr>
          <w:i w:val="0"/>
          <w:color w:val="auto"/>
          <w:sz w:val="24"/>
          <w:szCs w:val="24"/>
        </w:rPr>
        <w:t>a</w:t>
      </w:r>
      <w:r w:rsidR="00046D33">
        <w:rPr>
          <w:i w:val="0"/>
          <w:color w:val="auto"/>
          <w:sz w:val="24"/>
          <w:szCs w:val="24"/>
        </w:rPr>
        <w:t xml:space="preserve"> COVID-19, apesar dos mais de 200 mil atendimentos realizados.</w:t>
      </w:r>
      <w:r w:rsidR="00CB3849">
        <w:rPr>
          <w:i w:val="0"/>
          <w:color w:val="auto"/>
          <w:sz w:val="24"/>
          <w:szCs w:val="24"/>
        </w:rPr>
        <w:t xml:space="preserve"> Sem demora, o </w:t>
      </w:r>
      <w:r w:rsidR="00B72735">
        <w:rPr>
          <w:i w:val="0"/>
          <w:color w:val="auto"/>
          <w:sz w:val="24"/>
          <w:szCs w:val="24"/>
        </w:rPr>
        <w:t xml:space="preserve">Sr. </w:t>
      </w:r>
      <w:del w:id="13" w:author="SPREV" w:date="2020-12-14T21:00:00Z">
        <w:r w:rsidR="00B72735" w:rsidDel="008A3A09">
          <w:rPr>
            <w:i w:val="0"/>
            <w:color w:val="auto"/>
            <w:sz w:val="24"/>
            <w:szCs w:val="24"/>
          </w:rPr>
          <w:delText>Bruno Bianco Leal</w:delText>
        </w:r>
      </w:del>
      <w:ins w:id="14" w:author="SPREV" w:date="2020-12-14T21:00:00Z">
        <w:r w:rsidR="008A3A09">
          <w:rPr>
            <w:i w:val="0"/>
            <w:color w:val="auto"/>
            <w:sz w:val="24"/>
            <w:szCs w:val="24"/>
          </w:rPr>
          <w:t>Presidente</w:t>
        </w:r>
      </w:ins>
      <w:r w:rsidR="00B72735">
        <w:rPr>
          <w:i w:val="0"/>
          <w:color w:val="auto"/>
          <w:sz w:val="24"/>
          <w:szCs w:val="24"/>
        </w:rPr>
        <w:t xml:space="preserve"> convidou o Sr. Narlon Gutierre Nogueira </w:t>
      </w:r>
      <w:r w:rsidR="00F47152">
        <w:rPr>
          <w:i w:val="0"/>
          <w:color w:val="auto"/>
          <w:sz w:val="24"/>
          <w:szCs w:val="24"/>
        </w:rPr>
        <w:t xml:space="preserve">a realizar </w:t>
      </w:r>
      <w:r w:rsidR="00B72735">
        <w:rPr>
          <w:i w:val="0"/>
          <w:color w:val="auto"/>
          <w:sz w:val="24"/>
          <w:szCs w:val="24"/>
        </w:rPr>
        <w:t>uma breve exposição. De início, o Senhor Secretário de Previdência pontuou que no dia 24 de novembro, houve atendimento presencial para perícia médica em 438 unidades com 1.413 peritos em atendimento e</w:t>
      </w:r>
      <w:r w:rsidR="00F47152">
        <w:rPr>
          <w:i w:val="0"/>
          <w:color w:val="auto"/>
          <w:sz w:val="24"/>
          <w:szCs w:val="24"/>
        </w:rPr>
        <w:t>,</w:t>
      </w:r>
      <w:r w:rsidR="00B72735">
        <w:rPr>
          <w:i w:val="0"/>
          <w:color w:val="auto"/>
          <w:sz w:val="24"/>
          <w:szCs w:val="24"/>
        </w:rPr>
        <w:t xml:space="preserve"> salientou que essa variação no número de agências com perícia pode variar em decorrência de férias d</w:t>
      </w:r>
      <w:ins w:id="15" w:author="SPREV" w:date="2020-12-15T00:50:00Z">
        <w:r w:rsidR="00787199">
          <w:rPr>
            <w:i w:val="0"/>
            <w:color w:val="auto"/>
            <w:sz w:val="24"/>
            <w:szCs w:val="24"/>
          </w:rPr>
          <w:t>os</w:t>
        </w:r>
      </w:ins>
      <w:del w:id="16" w:author="SPREV" w:date="2020-12-15T00:50:00Z">
        <w:r w:rsidR="00B72735" w:rsidDel="00787199">
          <w:rPr>
            <w:i w:val="0"/>
            <w:color w:val="auto"/>
            <w:sz w:val="24"/>
            <w:szCs w:val="24"/>
          </w:rPr>
          <w:delText>e servidores</w:delText>
        </w:r>
      </w:del>
      <w:ins w:id="17" w:author="SPREV" w:date="2020-12-15T00:50:00Z">
        <w:r w:rsidR="00787199">
          <w:rPr>
            <w:i w:val="0"/>
            <w:color w:val="auto"/>
            <w:sz w:val="24"/>
            <w:szCs w:val="24"/>
          </w:rPr>
          <w:t xml:space="preserve"> peritos</w:t>
        </w:r>
      </w:ins>
      <w:r w:rsidR="00E23759">
        <w:rPr>
          <w:i w:val="0"/>
          <w:color w:val="auto"/>
          <w:sz w:val="24"/>
          <w:szCs w:val="24"/>
        </w:rPr>
        <w:t>, dentre outros fatores. Comungou que o número de atendimentos/dia varia entre 11 e 12 mil, já tendo chegado a 14 mil atendimentos/dia, e que no dia 24 de novembro, consta</w:t>
      </w:r>
      <w:ins w:id="18" w:author="SPREV" w:date="2020-12-15T00:52:00Z">
        <w:r w:rsidR="00787199">
          <w:rPr>
            <w:i w:val="0"/>
            <w:color w:val="auto"/>
            <w:sz w:val="24"/>
            <w:szCs w:val="24"/>
          </w:rPr>
          <w:t>va</w:t>
        </w:r>
      </w:ins>
      <w:r w:rsidR="00E23759">
        <w:rPr>
          <w:i w:val="0"/>
          <w:color w:val="auto"/>
          <w:sz w:val="24"/>
          <w:szCs w:val="24"/>
        </w:rPr>
        <w:t xml:space="preserve"> no sistema do INSS aguardando atendimento cerca de 205.000 agendamentos</w:t>
      </w:r>
      <w:ins w:id="19" w:author="SPREV" w:date="2020-12-15T00:52:00Z">
        <w:r w:rsidR="00787199">
          <w:rPr>
            <w:i w:val="0"/>
            <w:color w:val="auto"/>
            <w:sz w:val="24"/>
            <w:szCs w:val="24"/>
          </w:rPr>
          <w:t xml:space="preserve"> futuros</w:t>
        </w:r>
      </w:ins>
      <w:r w:rsidR="00E23759">
        <w:rPr>
          <w:i w:val="0"/>
          <w:color w:val="auto"/>
          <w:sz w:val="24"/>
          <w:szCs w:val="24"/>
        </w:rPr>
        <w:t>. Quanto ao tempo de espera para fazer um agendamento, elencou os seguintes dados: a) em 166 APS, o tempo máximo de espera é de até 15 dias</w:t>
      </w:r>
      <w:ins w:id="20" w:author="SPREV" w:date="2020-12-15T00:56:00Z">
        <w:r w:rsidR="00787199">
          <w:rPr>
            <w:i w:val="0"/>
            <w:color w:val="auto"/>
            <w:sz w:val="24"/>
            <w:szCs w:val="24"/>
          </w:rPr>
          <w:t>, representando aproximadamente 38%</w:t>
        </w:r>
      </w:ins>
      <w:r w:rsidR="00E23759">
        <w:rPr>
          <w:i w:val="0"/>
          <w:color w:val="auto"/>
          <w:sz w:val="24"/>
          <w:szCs w:val="24"/>
        </w:rPr>
        <w:t>; b) em 130 APS, tempo máximo de 16 a 30 dias</w:t>
      </w:r>
      <w:ins w:id="21" w:author="SPREV" w:date="2020-12-15T00:57:00Z">
        <w:r w:rsidR="00787199">
          <w:rPr>
            <w:i w:val="0"/>
            <w:color w:val="auto"/>
            <w:sz w:val="24"/>
            <w:szCs w:val="24"/>
          </w:rPr>
          <w:t>, 30%</w:t>
        </w:r>
      </w:ins>
      <w:r w:rsidR="00E23759">
        <w:rPr>
          <w:i w:val="0"/>
          <w:color w:val="auto"/>
          <w:sz w:val="24"/>
          <w:szCs w:val="24"/>
        </w:rPr>
        <w:t xml:space="preserve">; c) </w:t>
      </w:r>
      <w:r w:rsidR="005D40EF">
        <w:rPr>
          <w:i w:val="0"/>
          <w:color w:val="auto"/>
          <w:sz w:val="24"/>
          <w:szCs w:val="24"/>
        </w:rPr>
        <w:t>de 31 a 45 dias, 92 unidades</w:t>
      </w:r>
      <w:ins w:id="22" w:author="SPREV" w:date="2020-12-15T00:57:00Z">
        <w:r w:rsidR="00787199">
          <w:rPr>
            <w:i w:val="0"/>
            <w:color w:val="auto"/>
            <w:sz w:val="24"/>
            <w:szCs w:val="24"/>
          </w:rPr>
          <w:t>, 21%</w:t>
        </w:r>
      </w:ins>
      <w:r w:rsidR="005D40EF">
        <w:rPr>
          <w:i w:val="0"/>
          <w:color w:val="auto"/>
          <w:sz w:val="24"/>
          <w:szCs w:val="24"/>
        </w:rPr>
        <w:t xml:space="preserve">; d) </w:t>
      </w:r>
      <w:r w:rsidR="00E23759">
        <w:rPr>
          <w:i w:val="0"/>
          <w:color w:val="auto"/>
          <w:sz w:val="24"/>
          <w:szCs w:val="24"/>
        </w:rPr>
        <w:t xml:space="preserve">de </w:t>
      </w:r>
      <w:r w:rsidR="005D40EF">
        <w:rPr>
          <w:i w:val="0"/>
          <w:color w:val="auto"/>
          <w:sz w:val="24"/>
          <w:szCs w:val="24"/>
        </w:rPr>
        <w:t>46 a 60 dias, 33 unidades</w:t>
      </w:r>
      <w:ins w:id="23" w:author="SPREV" w:date="2020-12-15T00:58:00Z">
        <w:r w:rsidR="00787199">
          <w:rPr>
            <w:i w:val="0"/>
            <w:color w:val="auto"/>
            <w:sz w:val="24"/>
            <w:szCs w:val="24"/>
          </w:rPr>
          <w:t>, 7,6%</w:t>
        </w:r>
      </w:ins>
      <w:r w:rsidR="005D40EF">
        <w:rPr>
          <w:i w:val="0"/>
          <w:color w:val="auto"/>
          <w:sz w:val="24"/>
          <w:szCs w:val="24"/>
        </w:rPr>
        <w:t xml:space="preserve">; e, e) acima de 60 dias de </w:t>
      </w:r>
      <w:r w:rsidR="00E23759">
        <w:rPr>
          <w:i w:val="0"/>
          <w:color w:val="auto"/>
          <w:sz w:val="24"/>
          <w:szCs w:val="24"/>
        </w:rPr>
        <w:t>espera para agendamento, 1</w:t>
      </w:r>
      <w:r w:rsidR="005D40EF">
        <w:rPr>
          <w:i w:val="0"/>
          <w:color w:val="auto"/>
          <w:sz w:val="24"/>
          <w:szCs w:val="24"/>
        </w:rPr>
        <w:t>7 unidades</w:t>
      </w:r>
      <w:ins w:id="24" w:author="SPREV" w:date="2020-12-15T00:58:00Z">
        <w:r w:rsidR="00787199">
          <w:rPr>
            <w:i w:val="0"/>
            <w:color w:val="auto"/>
            <w:sz w:val="24"/>
            <w:szCs w:val="24"/>
          </w:rPr>
          <w:t>, representando um pouco abaixo de 4%</w:t>
        </w:r>
      </w:ins>
      <w:r w:rsidR="005D40EF">
        <w:rPr>
          <w:i w:val="0"/>
          <w:color w:val="auto"/>
          <w:sz w:val="24"/>
          <w:szCs w:val="24"/>
        </w:rPr>
        <w:t>.</w:t>
      </w:r>
      <w:ins w:id="25" w:author="SPREV" w:date="2020-12-15T00:59:00Z">
        <w:r w:rsidR="00787199">
          <w:rPr>
            <w:i w:val="0"/>
            <w:color w:val="auto"/>
            <w:sz w:val="24"/>
            <w:szCs w:val="24"/>
          </w:rPr>
          <w:t xml:space="preserve"> </w:t>
        </w:r>
      </w:ins>
      <w:ins w:id="26" w:author="SPREV" w:date="2020-12-15T01:00:00Z">
        <w:r w:rsidR="00787199">
          <w:rPr>
            <w:i w:val="0"/>
            <w:color w:val="auto"/>
            <w:sz w:val="24"/>
            <w:szCs w:val="24"/>
          </w:rPr>
          <w:t>Com isso, s</w:t>
        </w:r>
      </w:ins>
      <w:ins w:id="27" w:author="SPREV" w:date="2020-12-15T00:59:00Z">
        <w:r w:rsidR="00787199">
          <w:rPr>
            <w:i w:val="0"/>
            <w:color w:val="auto"/>
            <w:sz w:val="24"/>
            <w:szCs w:val="24"/>
          </w:rPr>
          <w:t>alientou que dois terços das unidades est</w:t>
        </w:r>
      </w:ins>
      <w:ins w:id="28" w:author="SPREV" w:date="2020-12-15T01:00:00Z">
        <w:r w:rsidR="00787199">
          <w:rPr>
            <w:i w:val="0"/>
            <w:color w:val="auto"/>
            <w:sz w:val="24"/>
            <w:szCs w:val="24"/>
          </w:rPr>
          <w:t>ão conseguindo fazer agendamento em, no máximo, 30 dias.</w:t>
        </w:r>
      </w:ins>
      <w:r w:rsidR="005D40EF">
        <w:rPr>
          <w:i w:val="0"/>
          <w:color w:val="auto"/>
          <w:sz w:val="24"/>
          <w:szCs w:val="24"/>
        </w:rPr>
        <w:t xml:space="preserve"> Concluindo sua participação informou que foi </w:t>
      </w:r>
      <w:r w:rsidR="004B73F2">
        <w:rPr>
          <w:i w:val="0"/>
          <w:color w:val="auto"/>
          <w:sz w:val="24"/>
          <w:szCs w:val="24"/>
        </w:rPr>
        <w:t>publicad</w:t>
      </w:r>
      <w:ins w:id="29" w:author="SPREV" w:date="2020-12-15T01:02:00Z">
        <w:r w:rsidR="00787199">
          <w:rPr>
            <w:i w:val="0"/>
            <w:color w:val="auto"/>
            <w:sz w:val="24"/>
            <w:szCs w:val="24"/>
          </w:rPr>
          <w:t>a</w:t>
        </w:r>
      </w:ins>
      <w:del w:id="30" w:author="SPREV" w:date="2020-12-15T01:02:00Z">
        <w:r w:rsidR="004B73F2" w:rsidDel="00787199">
          <w:rPr>
            <w:i w:val="0"/>
            <w:color w:val="auto"/>
            <w:sz w:val="24"/>
            <w:szCs w:val="24"/>
          </w:rPr>
          <w:delText>o</w:delText>
        </w:r>
      </w:del>
      <w:r w:rsidR="004B73F2">
        <w:rPr>
          <w:i w:val="0"/>
          <w:color w:val="auto"/>
          <w:sz w:val="24"/>
          <w:szCs w:val="24"/>
        </w:rPr>
        <w:t xml:space="preserve"> no dia 23 de novembro, a Portaria Conjunta </w:t>
      </w:r>
      <w:del w:id="31" w:author="SPREV" w:date="2020-12-15T01:03:00Z">
        <w:r w:rsidR="004B73F2" w:rsidRPr="004B73F2" w:rsidDel="00787199">
          <w:rPr>
            <w:i w:val="0"/>
            <w:color w:val="auto"/>
            <w:sz w:val="24"/>
            <w:szCs w:val="24"/>
          </w:rPr>
          <w:delText>SEPRT/</w:delText>
        </w:r>
        <w:r w:rsidR="004B73F2" w:rsidDel="00787199">
          <w:rPr>
            <w:i w:val="0"/>
            <w:color w:val="auto"/>
            <w:sz w:val="24"/>
            <w:szCs w:val="24"/>
          </w:rPr>
          <w:delText xml:space="preserve">INSS </w:delText>
        </w:r>
      </w:del>
      <w:r w:rsidR="004B73F2">
        <w:rPr>
          <w:i w:val="0"/>
          <w:color w:val="auto"/>
          <w:sz w:val="24"/>
          <w:szCs w:val="24"/>
        </w:rPr>
        <w:t>nº 84</w:t>
      </w:r>
      <w:r w:rsidR="00F47152">
        <w:rPr>
          <w:i w:val="0"/>
          <w:color w:val="auto"/>
          <w:sz w:val="24"/>
          <w:szCs w:val="24"/>
        </w:rPr>
        <w:t>,</w:t>
      </w:r>
      <w:r w:rsidR="004B73F2">
        <w:rPr>
          <w:i w:val="0"/>
          <w:color w:val="auto"/>
          <w:sz w:val="24"/>
          <w:szCs w:val="24"/>
        </w:rPr>
        <w:t xml:space="preserve"> de 20 de novembro de 2020</w:t>
      </w:r>
      <w:ins w:id="32" w:author="SPREV" w:date="2020-12-15T00:59:00Z">
        <w:r w:rsidR="00787199">
          <w:rPr>
            <w:i w:val="0"/>
            <w:color w:val="auto"/>
            <w:sz w:val="24"/>
            <w:szCs w:val="24"/>
          </w:rPr>
          <w:t>,</w:t>
        </w:r>
      </w:ins>
      <w:ins w:id="33" w:author="SPREV" w:date="2020-12-15T01:03:00Z">
        <w:r w:rsidR="00787199">
          <w:rPr>
            <w:i w:val="0"/>
            <w:color w:val="auto"/>
            <w:sz w:val="24"/>
            <w:szCs w:val="24"/>
          </w:rPr>
          <w:t xml:space="preserve"> da SEPRT/INSS,</w:t>
        </w:r>
      </w:ins>
      <w:ins w:id="34" w:author="SPREV" w:date="2020-12-15T00:59:00Z">
        <w:r w:rsidR="00787199">
          <w:rPr>
            <w:i w:val="0"/>
            <w:color w:val="auto"/>
            <w:sz w:val="24"/>
            <w:szCs w:val="24"/>
          </w:rPr>
          <w:t xml:space="preserve"> em</w:t>
        </w:r>
      </w:ins>
      <w:r w:rsidR="004B73F2">
        <w:rPr>
          <w:i w:val="0"/>
          <w:color w:val="auto"/>
          <w:sz w:val="24"/>
          <w:szCs w:val="24"/>
        </w:rPr>
        <w:t xml:space="preserve"> que prorrog</w:t>
      </w:r>
      <w:ins w:id="35" w:author="SPREV" w:date="2020-12-15T00:59:00Z">
        <w:r w:rsidR="00787199">
          <w:rPr>
            <w:i w:val="0"/>
            <w:color w:val="auto"/>
            <w:sz w:val="24"/>
            <w:szCs w:val="24"/>
          </w:rPr>
          <w:t>ou</w:t>
        </w:r>
      </w:ins>
      <w:del w:id="36" w:author="SPREV" w:date="2020-12-15T00:59:00Z">
        <w:r w:rsidR="004B73F2" w:rsidDel="00787199">
          <w:rPr>
            <w:i w:val="0"/>
            <w:color w:val="auto"/>
            <w:sz w:val="24"/>
            <w:szCs w:val="24"/>
          </w:rPr>
          <w:delText>a</w:delText>
        </w:r>
      </w:del>
      <w:r w:rsidR="004B73F2">
        <w:rPr>
          <w:i w:val="0"/>
          <w:color w:val="auto"/>
          <w:sz w:val="24"/>
          <w:szCs w:val="24"/>
        </w:rPr>
        <w:t xml:space="preserve"> o prazo de </w:t>
      </w:r>
      <w:r w:rsidR="004B73F2" w:rsidRPr="004B73F2">
        <w:rPr>
          <w:i w:val="0"/>
          <w:color w:val="auto"/>
          <w:sz w:val="24"/>
          <w:szCs w:val="24"/>
        </w:rPr>
        <w:t xml:space="preserve">confirmação das </w:t>
      </w:r>
      <w:r w:rsidR="004B73F2" w:rsidRPr="00E5018E">
        <w:rPr>
          <w:i w:val="0"/>
          <w:color w:val="auto"/>
          <w:sz w:val="24"/>
          <w:szCs w:val="24"/>
        </w:rPr>
        <w:t>antecipações</w:t>
      </w:r>
      <w:r w:rsidR="004B73F2" w:rsidRPr="00E5018E">
        <w:rPr>
          <w:i w:val="0"/>
          <w:rPrChange w:id="37" w:author="SPREV" w:date="2020-12-15T01:10:00Z">
            <w:rPr/>
          </w:rPrChange>
        </w:rPr>
        <w:t xml:space="preserve"> </w:t>
      </w:r>
      <w:ins w:id="38" w:author="SPREV" w:date="2020-12-15T01:07:00Z">
        <w:r w:rsidR="00787199" w:rsidRPr="00E5018E">
          <w:rPr>
            <w:i w:val="0"/>
            <w:sz w:val="24"/>
            <w:szCs w:val="24"/>
            <w:rPrChange w:id="39" w:author="SPREV" w:date="2020-12-15T01:10:00Z">
              <w:rPr>
                <w:sz w:val="24"/>
                <w:szCs w:val="24"/>
              </w:rPr>
            </w:rPrChange>
          </w:rPr>
          <w:t xml:space="preserve">concedidas entre 3 de julho e 31 de outubro, </w:t>
        </w:r>
      </w:ins>
      <w:ins w:id="40" w:author="SPREV" w:date="2020-12-15T01:08:00Z">
        <w:r w:rsidR="00787199" w:rsidRPr="00E5018E">
          <w:rPr>
            <w:i w:val="0"/>
            <w:sz w:val="24"/>
            <w:szCs w:val="24"/>
            <w:rPrChange w:id="41" w:author="SPREV" w:date="2020-12-15T01:10:00Z">
              <w:rPr>
                <w:sz w:val="24"/>
                <w:szCs w:val="24"/>
              </w:rPr>
            </w:rPrChange>
          </w:rPr>
          <w:t>para</w:t>
        </w:r>
      </w:ins>
      <w:ins w:id="42" w:author="SPREV" w:date="2020-12-15T01:07:00Z">
        <w:r w:rsidR="00787199" w:rsidRPr="00E5018E">
          <w:rPr>
            <w:i w:val="0"/>
            <w:sz w:val="24"/>
            <w:szCs w:val="24"/>
            <w:rPrChange w:id="43" w:author="SPREV" w:date="2020-12-15T01:10:00Z">
              <w:rPr>
                <w:sz w:val="24"/>
                <w:szCs w:val="24"/>
              </w:rPr>
            </w:rPrChange>
          </w:rPr>
          <w:t xml:space="preserve"> conversão automática sem a necessidade de realização d</w:t>
        </w:r>
      </w:ins>
      <w:ins w:id="44" w:author="SPREV" w:date="2020-12-15T01:09:00Z">
        <w:r w:rsidR="00787199" w:rsidRPr="00E5018E">
          <w:rPr>
            <w:i w:val="0"/>
            <w:sz w:val="24"/>
            <w:szCs w:val="24"/>
            <w:rPrChange w:id="45" w:author="SPREV" w:date="2020-12-15T01:10:00Z">
              <w:rPr>
                <w:sz w:val="24"/>
                <w:szCs w:val="24"/>
              </w:rPr>
            </w:rPrChange>
          </w:rPr>
          <w:t>e</w:t>
        </w:r>
      </w:ins>
      <w:ins w:id="46" w:author="SPREV" w:date="2020-12-15T01:07:00Z">
        <w:r w:rsidR="00E5018E" w:rsidRPr="00E5018E">
          <w:rPr>
            <w:i w:val="0"/>
            <w:sz w:val="24"/>
            <w:szCs w:val="24"/>
          </w:rPr>
          <w:t xml:space="preserve"> perícia presencial</w:t>
        </w:r>
      </w:ins>
      <w:del w:id="47" w:author="SPREV" w:date="2020-12-15T01:07:00Z">
        <w:r w:rsidR="004B73F2" w:rsidRPr="00E5018E" w:rsidDel="00787199">
          <w:rPr>
            <w:i w:val="0"/>
            <w:color w:val="auto"/>
            <w:sz w:val="24"/>
            <w:szCs w:val="24"/>
          </w:rPr>
          <w:delText>do auxílio por incapacidade temporária (</w:delText>
        </w:r>
        <w:r w:rsidR="00724F69" w:rsidRPr="00E5018E" w:rsidDel="00787199">
          <w:rPr>
            <w:i w:val="0"/>
            <w:color w:val="auto"/>
            <w:sz w:val="24"/>
            <w:szCs w:val="24"/>
          </w:rPr>
          <w:delText>Auxílio</w:delText>
        </w:r>
        <w:r w:rsidR="004B73F2" w:rsidRPr="00E5018E" w:rsidDel="00787199">
          <w:rPr>
            <w:i w:val="0"/>
            <w:color w:val="auto"/>
            <w:sz w:val="24"/>
            <w:szCs w:val="24"/>
          </w:rPr>
          <w:delText>-doença)</w:delText>
        </w:r>
      </w:del>
      <w:del w:id="48" w:author="SPREV" w:date="2020-12-15T01:09:00Z">
        <w:r w:rsidR="004B73F2" w:rsidRPr="00E5018E" w:rsidDel="00E5018E">
          <w:rPr>
            <w:i w:val="0"/>
            <w:color w:val="auto"/>
            <w:sz w:val="24"/>
            <w:szCs w:val="24"/>
          </w:rPr>
          <w:delText xml:space="preserve"> concedidas entre 3 de julho e 31 de outubro de 2020</w:delText>
        </w:r>
      </w:del>
      <w:r w:rsidR="004B73F2" w:rsidRPr="00E5018E">
        <w:rPr>
          <w:i w:val="0"/>
          <w:color w:val="auto"/>
          <w:sz w:val="24"/>
          <w:szCs w:val="24"/>
        </w:rPr>
        <w:t>,</w:t>
      </w:r>
      <w:r w:rsidR="004B73F2" w:rsidRPr="004B73F2">
        <w:rPr>
          <w:i w:val="0"/>
          <w:color w:val="auto"/>
          <w:sz w:val="24"/>
          <w:szCs w:val="24"/>
        </w:rPr>
        <w:t xml:space="preserve"> </w:t>
      </w:r>
      <w:r w:rsidR="00F47152">
        <w:rPr>
          <w:i w:val="0"/>
          <w:color w:val="auto"/>
          <w:sz w:val="24"/>
          <w:szCs w:val="24"/>
        </w:rPr>
        <w:t xml:space="preserve">que </w:t>
      </w:r>
      <w:del w:id="49" w:author="SPREV" w:date="2020-12-15T01:09:00Z">
        <w:r w:rsidR="004B73F2" w:rsidDel="00E5018E">
          <w:rPr>
            <w:i w:val="0"/>
            <w:color w:val="auto"/>
            <w:sz w:val="24"/>
            <w:szCs w:val="24"/>
          </w:rPr>
          <w:delText>pela Portaria Conjunta nº 53</w:delText>
        </w:r>
        <w:r w:rsidR="004B73F2" w:rsidRPr="004B73F2" w:rsidDel="00E5018E">
          <w:rPr>
            <w:i w:val="0"/>
            <w:color w:val="auto"/>
            <w:sz w:val="24"/>
            <w:szCs w:val="24"/>
          </w:rPr>
          <w:delText xml:space="preserve"> </w:delText>
        </w:r>
      </w:del>
      <w:ins w:id="50" w:author="SPREV" w:date="2020-12-15T01:09:00Z">
        <w:r w:rsidR="00E5018E">
          <w:rPr>
            <w:i w:val="0"/>
            <w:color w:val="auto"/>
            <w:sz w:val="24"/>
            <w:szCs w:val="24"/>
          </w:rPr>
          <w:t xml:space="preserve">por sua vez, </w:t>
        </w:r>
      </w:ins>
      <w:r w:rsidR="004B73F2" w:rsidRPr="004B73F2">
        <w:rPr>
          <w:i w:val="0"/>
          <w:color w:val="auto"/>
          <w:sz w:val="24"/>
          <w:szCs w:val="24"/>
        </w:rPr>
        <w:t>não foram objeto de prorrogação após essa data</w:t>
      </w:r>
      <w:ins w:id="51" w:author="SPREV" w:date="2020-12-15T01:09:00Z">
        <w:r w:rsidR="00E5018E">
          <w:rPr>
            <w:i w:val="0"/>
            <w:color w:val="auto"/>
            <w:sz w:val="24"/>
            <w:szCs w:val="24"/>
          </w:rPr>
          <w:t>, pela Portaria Conjunta nº 53</w:t>
        </w:r>
      </w:ins>
      <w:r w:rsidR="004B73F2">
        <w:rPr>
          <w:i w:val="0"/>
          <w:color w:val="auto"/>
          <w:sz w:val="24"/>
          <w:szCs w:val="24"/>
        </w:rPr>
        <w:t xml:space="preserve">. Ato contínuo, o Sr. </w:t>
      </w:r>
      <w:del w:id="52" w:author="SPREV" w:date="2020-12-15T01:11:00Z">
        <w:r w:rsidR="004B73F2" w:rsidDel="00E5018E">
          <w:rPr>
            <w:i w:val="0"/>
            <w:color w:val="auto"/>
            <w:sz w:val="24"/>
            <w:szCs w:val="24"/>
          </w:rPr>
          <w:delText>Bruno Bianco Leal</w:delText>
        </w:r>
      </w:del>
      <w:ins w:id="53" w:author="SPREV" w:date="2020-12-15T01:11:00Z">
        <w:r w:rsidR="00E5018E">
          <w:rPr>
            <w:i w:val="0"/>
            <w:color w:val="auto"/>
            <w:sz w:val="24"/>
            <w:szCs w:val="24"/>
          </w:rPr>
          <w:t>Presidente</w:t>
        </w:r>
      </w:ins>
      <w:r w:rsidR="004B73F2">
        <w:rPr>
          <w:i w:val="0"/>
          <w:color w:val="auto"/>
          <w:sz w:val="24"/>
          <w:szCs w:val="24"/>
        </w:rPr>
        <w:t xml:space="preserve"> </w:t>
      </w:r>
      <w:r w:rsidR="004B73F2">
        <w:rPr>
          <w:i w:val="0"/>
          <w:color w:val="auto"/>
          <w:sz w:val="24"/>
          <w:szCs w:val="24"/>
        </w:rPr>
        <w:lastRenderedPageBreak/>
        <w:t>agradeceu</w:t>
      </w:r>
      <w:r w:rsidR="007B31FC">
        <w:rPr>
          <w:i w:val="0"/>
          <w:color w:val="auto"/>
          <w:sz w:val="24"/>
          <w:szCs w:val="24"/>
        </w:rPr>
        <w:t xml:space="preserve"> aos </w:t>
      </w:r>
      <w:del w:id="54" w:author="SPREV" w:date="2020-12-15T01:11:00Z">
        <w:r w:rsidR="007B31FC" w:rsidDel="00E5018E">
          <w:rPr>
            <w:i w:val="0"/>
            <w:color w:val="auto"/>
            <w:sz w:val="24"/>
            <w:szCs w:val="24"/>
          </w:rPr>
          <w:delText>Senhores Narlon Gutierre Nogueira e Leonardo Rolim</w:delText>
        </w:r>
      </w:del>
      <w:ins w:id="55" w:author="SPREV" w:date="2020-12-15T01:11:00Z">
        <w:r w:rsidR="00E5018E">
          <w:rPr>
            <w:i w:val="0"/>
            <w:color w:val="auto"/>
            <w:sz w:val="24"/>
            <w:szCs w:val="24"/>
          </w:rPr>
          <w:t>Palestrantes</w:t>
        </w:r>
      </w:ins>
      <w:r w:rsidR="007B31FC">
        <w:rPr>
          <w:i w:val="0"/>
          <w:color w:val="auto"/>
          <w:sz w:val="24"/>
          <w:szCs w:val="24"/>
        </w:rPr>
        <w:t xml:space="preserve"> e disse que </w:t>
      </w:r>
      <w:del w:id="56" w:author="SPREV" w:date="2020-12-15T01:11:00Z">
        <w:r w:rsidR="007B31FC" w:rsidDel="00E5018E">
          <w:rPr>
            <w:i w:val="0"/>
            <w:color w:val="auto"/>
            <w:sz w:val="24"/>
            <w:szCs w:val="24"/>
          </w:rPr>
          <w:delText>ess</w:delText>
        </w:r>
      </w:del>
      <w:r w:rsidR="007B31FC">
        <w:rPr>
          <w:i w:val="0"/>
          <w:color w:val="auto"/>
          <w:sz w:val="24"/>
          <w:szCs w:val="24"/>
        </w:rPr>
        <w:t xml:space="preserve">a transparência </w:t>
      </w:r>
      <w:del w:id="57" w:author="SPREV" w:date="2020-12-15T01:11:00Z">
        <w:r w:rsidR="007B31FC" w:rsidRPr="007B31FC" w:rsidDel="00E5018E">
          <w:rPr>
            <w:i w:val="0"/>
            <w:color w:val="auto"/>
            <w:sz w:val="24"/>
            <w:szCs w:val="24"/>
          </w:rPr>
          <w:delText xml:space="preserve">e </w:delText>
        </w:r>
      </w:del>
      <w:ins w:id="58" w:author="SPREV" w:date="2020-12-15T01:11:00Z">
        <w:r w:rsidR="00E5018E">
          <w:rPr>
            <w:i w:val="0"/>
            <w:color w:val="auto"/>
            <w:sz w:val="24"/>
            <w:szCs w:val="24"/>
          </w:rPr>
          <w:t>é</w:t>
        </w:r>
        <w:r w:rsidR="00E5018E" w:rsidRPr="007B31FC">
          <w:rPr>
            <w:i w:val="0"/>
            <w:color w:val="auto"/>
            <w:sz w:val="24"/>
            <w:szCs w:val="24"/>
          </w:rPr>
          <w:t xml:space="preserve"> </w:t>
        </w:r>
      </w:ins>
      <w:r w:rsidR="007B31FC" w:rsidRPr="007B31FC">
        <w:rPr>
          <w:i w:val="0"/>
          <w:color w:val="auto"/>
          <w:sz w:val="24"/>
          <w:szCs w:val="24"/>
        </w:rPr>
        <w:t>a missão institucional de todos enquanto servidores públicos</w:t>
      </w:r>
      <w:r w:rsidR="00724F69">
        <w:rPr>
          <w:i w:val="0"/>
          <w:color w:val="auto"/>
          <w:sz w:val="24"/>
          <w:szCs w:val="24"/>
        </w:rPr>
        <w:t>,</w:t>
      </w:r>
      <w:r w:rsidR="007B31FC" w:rsidRPr="007B31FC">
        <w:rPr>
          <w:i w:val="0"/>
          <w:color w:val="auto"/>
          <w:sz w:val="24"/>
          <w:szCs w:val="24"/>
        </w:rPr>
        <w:t xml:space="preserve"> </w:t>
      </w:r>
      <w:r w:rsidR="00196741">
        <w:rPr>
          <w:i w:val="0"/>
          <w:color w:val="auto"/>
          <w:sz w:val="24"/>
          <w:szCs w:val="24"/>
        </w:rPr>
        <w:t xml:space="preserve">e </w:t>
      </w:r>
      <w:r w:rsidR="007B31FC">
        <w:rPr>
          <w:i w:val="0"/>
          <w:color w:val="auto"/>
          <w:sz w:val="24"/>
          <w:szCs w:val="24"/>
        </w:rPr>
        <w:t xml:space="preserve">é digna de nota. </w:t>
      </w:r>
      <w:ins w:id="59" w:author="SPREV" w:date="2020-12-15T01:13:00Z">
        <w:r w:rsidR="00E5018E">
          <w:rPr>
            <w:i w:val="0"/>
            <w:color w:val="auto"/>
            <w:sz w:val="24"/>
            <w:szCs w:val="24"/>
          </w:rPr>
          <w:t>Passou a condução para o Sr. Benedito Adalberto Brunca, em raz</w:t>
        </w:r>
      </w:ins>
      <w:ins w:id="60" w:author="SPREV" w:date="2020-12-15T01:14:00Z">
        <w:r w:rsidR="00E5018E">
          <w:rPr>
            <w:i w:val="0"/>
            <w:color w:val="auto"/>
            <w:sz w:val="24"/>
            <w:szCs w:val="24"/>
          </w:rPr>
          <w:t xml:space="preserve">ão de agenda no Palácio do Planalto. </w:t>
        </w:r>
        <w:commentRangeStart w:id="61"/>
        <w:r w:rsidR="00E5018E">
          <w:rPr>
            <w:i w:val="0"/>
            <w:color w:val="auto"/>
            <w:sz w:val="24"/>
            <w:szCs w:val="24"/>
          </w:rPr>
          <w:t xml:space="preserve">O Sr. Benedito Adalberto Brunca </w:t>
        </w:r>
      </w:ins>
      <w:r w:rsidR="00E5018E">
        <w:rPr>
          <w:i w:val="0"/>
          <w:color w:val="auto"/>
          <w:sz w:val="24"/>
          <w:szCs w:val="24"/>
        </w:rPr>
        <w:t>franque</w:t>
      </w:r>
      <w:ins w:id="62" w:author="SPREV" w:date="2020-12-15T01:14:00Z">
        <w:r w:rsidR="00E5018E">
          <w:rPr>
            <w:i w:val="0"/>
            <w:color w:val="auto"/>
            <w:sz w:val="24"/>
            <w:szCs w:val="24"/>
          </w:rPr>
          <w:t>ou</w:t>
        </w:r>
      </w:ins>
      <w:del w:id="63" w:author="SPREV" w:date="2020-12-15T01:14:00Z">
        <w:r w:rsidR="00E5018E" w:rsidDel="00E5018E">
          <w:rPr>
            <w:i w:val="0"/>
            <w:color w:val="auto"/>
            <w:sz w:val="24"/>
            <w:szCs w:val="24"/>
          </w:rPr>
          <w:delText>ando</w:delText>
        </w:r>
      </w:del>
      <w:r w:rsidR="00E5018E">
        <w:rPr>
          <w:i w:val="0"/>
          <w:color w:val="auto"/>
          <w:sz w:val="24"/>
          <w:szCs w:val="24"/>
        </w:rPr>
        <w:t xml:space="preserve"> </w:t>
      </w:r>
      <w:r w:rsidR="007B31FC">
        <w:rPr>
          <w:i w:val="0"/>
          <w:color w:val="auto"/>
          <w:sz w:val="24"/>
          <w:szCs w:val="24"/>
        </w:rPr>
        <w:t>a palavra aos conselheiros</w:t>
      </w:r>
      <w:ins w:id="64" w:author="SPREV" w:date="2020-12-15T01:15:00Z">
        <w:r w:rsidR="00E5018E">
          <w:rPr>
            <w:i w:val="0"/>
            <w:color w:val="auto"/>
            <w:sz w:val="24"/>
            <w:szCs w:val="24"/>
          </w:rPr>
          <w:t>.</w:t>
        </w:r>
      </w:ins>
      <w:commentRangeEnd w:id="61"/>
      <w:ins w:id="65" w:author="SPREV" w:date="2020-12-15T13:14:00Z">
        <w:r w:rsidR="000D76C5">
          <w:rPr>
            <w:rStyle w:val="Refdecomentrio"/>
          </w:rPr>
          <w:commentReference w:id="61"/>
        </w:r>
      </w:ins>
      <w:del w:id="66" w:author="SPREV" w:date="2020-12-15T01:15:00Z">
        <w:r w:rsidR="007B31FC" w:rsidDel="00E5018E">
          <w:rPr>
            <w:i w:val="0"/>
            <w:color w:val="auto"/>
            <w:sz w:val="24"/>
            <w:szCs w:val="24"/>
          </w:rPr>
          <w:delText>,</w:delText>
        </w:r>
      </w:del>
      <w:r w:rsidR="007B31FC">
        <w:rPr>
          <w:i w:val="0"/>
          <w:color w:val="auto"/>
          <w:sz w:val="24"/>
          <w:szCs w:val="24"/>
        </w:rPr>
        <w:t xml:space="preserve"> </w:t>
      </w:r>
      <w:r w:rsidR="00E5018E">
        <w:rPr>
          <w:i w:val="0"/>
          <w:color w:val="auto"/>
          <w:sz w:val="24"/>
          <w:szCs w:val="24"/>
        </w:rPr>
        <w:t xml:space="preserve">O </w:t>
      </w:r>
      <w:r w:rsidR="007B31FC">
        <w:rPr>
          <w:i w:val="0"/>
          <w:color w:val="auto"/>
          <w:sz w:val="24"/>
          <w:szCs w:val="24"/>
        </w:rPr>
        <w:t>Sr. Evandro José Morello indagou se existe alguma solução prevista para atender aqueles segurados que não conseguiram fazer a antecipação do benefício,</w:t>
      </w:r>
      <w:ins w:id="67" w:author="SPREV" w:date="2020-12-15T01:16:00Z">
        <w:r w:rsidR="00E5018E">
          <w:rPr>
            <w:i w:val="0"/>
            <w:color w:val="auto"/>
            <w:sz w:val="24"/>
            <w:szCs w:val="24"/>
          </w:rPr>
          <w:t xml:space="preserve"> face ao edital publicado que estabeleceu o prazo de 60 dias para marcaç</w:t>
        </w:r>
      </w:ins>
      <w:ins w:id="68" w:author="SPREV" w:date="2020-12-15T01:17:00Z">
        <w:r w:rsidR="00E5018E">
          <w:rPr>
            <w:i w:val="0"/>
            <w:color w:val="auto"/>
            <w:sz w:val="24"/>
            <w:szCs w:val="24"/>
          </w:rPr>
          <w:t>ão de perícia</w:t>
        </w:r>
      </w:ins>
      <w:ins w:id="69" w:author="SPREV" w:date="2020-12-15T01:16:00Z">
        <w:r w:rsidR="00E5018E">
          <w:rPr>
            <w:i w:val="0"/>
            <w:color w:val="auto"/>
            <w:sz w:val="24"/>
            <w:szCs w:val="24"/>
          </w:rPr>
          <w:t>,</w:t>
        </w:r>
      </w:ins>
      <w:r w:rsidR="007B31FC">
        <w:rPr>
          <w:i w:val="0"/>
          <w:color w:val="auto"/>
          <w:sz w:val="24"/>
          <w:szCs w:val="24"/>
        </w:rPr>
        <w:t xml:space="preserve"> visto que apenas 30% das agências estão aptas a realizar a perícia médica, causando assim, </w:t>
      </w:r>
      <w:del w:id="70" w:author="SPREV" w:date="2020-12-15T01:17:00Z">
        <w:r w:rsidR="007B31FC" w:rsidDel="00E5018E">
          <w:rPr>
            <w:i w:val="0"/>
            <w:color w:val="auto"/>
            <w:sz w:val="24"/>
            <w:szCs w:val="24"/>
          </w:rPr>
          <w:delText xml:space="preserve">um </w:delText>
        </w:r>
      </w:del>
      <w:r w:rsidR="007B31FC">
        <w:rPr>
          <w:i w:val="0"/>
          <w:color w:val="auto"/>
          <w:sz w:val="24"/>
          <w:szCs w:val="24"/>
        </w:rPr>
        <w:t xml:space="preserve">transtorno para quem precisa do atendimento presencial. </w:t>
      </w:r>
      <w:r w:rsidR="00DB3145">
        <w:rPr>
          <w:i w:val="0"/>
          <w:color w:val="auto"/>
          <w:sz w:val="24"/>
          <w:szCs w:val="24"/>
        </w:rPr>
        <w:t xml:space="preserve">Em sua intervenção, o Sr. Ariovaldo de Camargo perguntou quais as medidas que o governo pretende adotar com relação a reabertura das agências, diante de uma possível segunda onda de contaminação. Fechando o bloco, o Sr. Rafael Ernesto Kieckbusch indagou se </w:t>
      </w:r>
      <w:ins w:id="71" w:author="SPREV" w:date="2020-12-15T14:10:00Z">
        <w:r w:rsidR="00AE2F5F">
          <w:rPr>
            <w:i w:val="0"/>
            <w:color w:val="auto"/>
            <w:sz w:val="24"/>
            <w:szCs w:val="24"/>
          </w:rPr>
          <w:t>as agências que estão com prazos mais alongados est</w:t>
        </w:r>
      </w:ins>
      <w:ins w:id="72" w:author="SPREV" w:date="2020-12-15T14:11:00Z">
        <w:r w:rsidR="00AE2F5F">
          <w:rPr>
            <w:i w:val="0"/>
            <w:color w:val="auto"/>
            <w:sz w:val="24"/>
            <w:szCs w:val="24"/>
          </w:rPr>
          <w:t>ão</w:t>
        </w:r>
      </w:ins>
      <w:del w:id="73" w:author="SPREV" w:date="2020-12-15T14:11:00Z">
        <w:r w:rsidR="00DB3145" w:rsidDel="00AE2F5F">
          <w:rPr>
            <w:i w:val="0"/>
            <w:color w:val="auto"/>
            <w:sz w:val="24"/>
            <w:szCs w:val="24"/>
          </w:rPr>
          <w:delText>existe algum tipo de</w:delText>
        </w:r>
      </w:del>
      <w:r w:rsidR="00DB3145">
        <w:rPr>
          <w:i w:val="0"/>
          <w:color w:val="auto"/>
          <w:sz w:val="24"/>
          <w:szCs w:val="24"/>
        </w:rPr>
        <w:t xml:space="preserve"> concentra</w:t>
      </w:r>
      <w:ins w:id="74" w:author="SPREV" w:date="2020-12-15T14:11:00Z">
        <w:r w:rsidR="00AE2F5F">
          <w:rPr>
            <w:i w:val="0"/>
            <w:color w:val="auto"/>
            <w:sz w:val="24"/>
            <w:szCs w:val="24"/>
          </w:rPr>
          <w:t>das</w:t>
        </w:r>
      </w:ins>
      <w:del w:id="75" w:author="SPREV" w:date="2020-12-15T14:11:00Z">
        <w:r w:rsidR="00DB3145" w:rsidDel="00AE2F5F">
          <w:rPr>
            <w:i w:val="0"/>
            <w:color w:val="auto"/>
            <w:sz w:val="24"/>
            <w:szCs w:val="24"/>
          </w:rPr>
          <w:delText>ção de agências abertas</w:delText>
        </w:r>
      </w:del>
      <w:r w:rsidR="00DB3145">
        <w:rPr>
          <w:i w:val="0"/>
          <w:color w:val="auto"/>
          <w:sz w:val="24"/>
          <w:szCs w:val="24"/>
        </w:rPr>
        <w:t xml:space="preserve"> em </w:t>
      </w:r>
      <w:del w:id="76" w:author="SPREV" w:date="2020-12-15T14:11:00Z">
        <w:r w:rsidR="00DB3145" w:rsidDel="00AE2F5F">
          <w:rPr>
            <w:i w:val="0"/>
            <w:color w:val="auto"/>
            <w:sz w:val="24"/>
            <w:szCs w:val="24"/>
          </w:rPr>
          <w:delText xml:space="preserve">determinadas localidades ou em </w:delText>
        </w:r>
      </w:del>
      <w:r w:rsidR="00DB3145">
        <w:rPr>
          <w:i w:val="0"/>
          <w:color w:val="auto"/>
          <w:sz w:val="24"/>
          <w:szCs w:val="24"/>
        </w:rPr>
        <w:t>algum</w:t>
      </w:r>
      <w:ins w:id="77" w:author="SPREV" w:date="2020-12-15T14:12:00Z">
        <w:r w:rsidR="00AE2F5F">
          <w:rPr>
            <w:i w:val="0"/>
            <w:color w:val="auto"/>
            <w:sz w:val="24"/>
            <w:szCs w:val="24"/>
          </w:rPr>
          <w:t>a localidade</w:t>
        </w:r>
      </w:ins>
      <w:del w:id="78" w:author="SPREV" w:date="2020-12-15T14:12:00Z">
        <w:r w:rsidR="00DB3145" w:rsidDel="00AE2F5F">
          <w:rPr>
            <w:i w:val="0"/>
            <w:color w:val="auto"/>
            <w:sz w:val="24"/>
            <w:szCs w:val="24"/>
          </w:rPr>
          <w:delText xml:space="preserve"> estado</w:delText>
        </w:r>
      </w:del>
      <w:ins w:id="79" w:author="SPREV" w:date="2020-12-15T14:11:00Z">
        <w:r w:rsidR="00AE2F5F">
          <w:rPr>
            <w:i w:val="0"/>
            <w:color w:val="auto"/>
            <w:sz w:val="24"/>
            <w:szCs w:val="24"/>
          </w:rPr>
          <w:t xml:space="preserve"> ou se estão espalhadas em v</w:t>
        </w:r>
      </w:ins>
      <w:ins w:id="80" w:author="SPREV" w:date="2020-12-15T14:12:00Z">
        <w:r w:rsidR="00AE2F5F">
          <w:rPr>
            <w:i w:val="0"/>
            <w:color w:val="auto"/>
            <w:sz w:val="24"/>
            <w:szCs w:val="24"/>
          </w:rPr>
          <w:t>árias partes do País</w:t>
        </w:r>
      </w:ins>
      <w:r w:rsidR="00DB3145">
        <w:rPr>
          <w:i w:val="0"/>
          <w:color w:val="auto"/>
          <w:sz w:val="24"/>
          <w:szCs w:val="24"/>
        </w:rPr>
        <w:t>. Com a palavra, o Sr. Leonardo José Rolim Guimarães enfatizou que 63% das agências que dispõem de perícia médica estão abertas e espalhadas por todo Brasil.</w:t>
      </w:r>
      <w:ins w:id="81" w:author="SPREV" w:date="2020-12-15T14:58:00Z">
        <w:r w:rsidR="0085630C">
          <w:rPr>
            <w:i w:val="0"/>
            <w:color w:val="auto"/>
            <w:sz w:val="24"/>
            <w:szCs w:val="24"/>
          </w:rPr>
          <w:t xml:space="preserve"> Ressaltou que a informação pode ser verificada no portal Covid do INSS</w:t>
        </w:r>
      </w:ins>
      <w:ins w:id="82" w:author="SPREV" w:date="2020-12-15T14:59:00Z">
        <w:r w:rsidR="0085630C">
          <w:rPr>
            <w:i w:val="0"/>
            <w:color w:val="auto"/>
            <w:sz w:val="24"/>
            <w:szCs w:val="24"/>
          </w:rPr>
          <w:t xml:space="preserve">, onde possui um mapa com todas as informações </w:t>
        </w:r>
      </w:ins>
      <w:ins w:id="83" w:author="SPREV" w:date="2020-12-15T15:00:00Z">
        <w:r w:rsidR="0085630C">
          <w:rPr>
            <w:i w:val="0"/>
            <w:color w:val="auto"/>
            <w:sz w:val="24"/>
            <w:szCs w:val="24"/>
          </w:rPr>
          <w:t xml:space="preserve">do funcionamento </w:t>
        </w:r>
      </w:ins>
      <w:ins w:id="84" w:author="SPREV" w:date="2020-12-15T14:59:00Z">
        <w:r w:rsidR="0085630C">
          <w:rPr>
            <w:i w:val="0"/>
            <w:color w:val="auto"/>
            <w:sz w:val="24"/>
            <w:szCs w:val="24"/>
          </w:rPr>
          <w:t xml:space="preserve">das agências do País. </w:t>
        </w:r>
      </w:ins>
      <w:r w:rsidR="00DB3145">
        <w:rPr>
          <w:i w:val="0"/>
          <w:color w:val="auto"/>
          <w:sz w:val="24"/>
          <w:szCs w:val="24"/>
        </w:rPr>
        <w:t xml:space="preserve"> </w:t>
      </w:r>
      <w:r w:rsidR="00E434E8">
        <w:rPr>
          <w:i w:val="0"/>
          <w:color w:val="auto"/>
          <w:sz w:val="24"/>
          <w:szCs w:val="24"/>
        </w:rPr>
        <w:t>Disse que em</w:t>
      </w:r>
      <w:r w:rsidR="00DB3145">
        <w:rPr>
          <w:i w:val="0"/>
          <w:color w:val="auto"/>
          <w:sz w:val="24"/>
          <w:szCs w:val="24"/>
        </w:rPr>
        <w:t xml:space="preserve"> cidades onde existem agências fechadas</w:t>
      </w:r>
      <w:r w:rsidR="00E434E8">
        <w:rPr>
          <w:i w:val="0"/>
          <w:color w:val="auto"/>
          <w:sz w:val="24"/>
          <w:szCs w:val="24"/>
        </w:rPr>
        <w:t xml:space="preserve">, existem </w:t>
      </w:r>
      <w:r w:rsidR="00DB3145">
        <w:rPr>
          <w:i w:val="0"/>
          <w:color w:val="auto"/>
          <w:sz w:val="24"/>
          <w:szCs w:val="24"/>
        </w:rPr>
        <w:t xml:space="preserve">outras </w:t>
      </w:r>
      <w:del w:id="85" w:author="SPREV" w:date="2020-12-15T15:00:00Z">
        <w:r w:rsidR="00DB3145" w:rsidDel="0085630C">
          <w:rPr>
            <w:i w:val="0"/>
            <w:color w:val="auto"/>
            <w:sz w:val="24"/>
            <w:szCs w:val="24"/>
          </w:rPr>
          <w:delText xml:space="preserve">agências </w:delText>
        </w:r>
      </w:del>
      <w:r w:rsidR="00DB3145">
        <w:rPr>
          <w:i w:val="0"/>
          <w:color w:val="auto"/>
          <w:sz w:val="24"/>
          <w:szCs w:val="24"/>
        </w:rPr>
        <w:t>em pleno funcionamento, como é o caso das cidades menores</w:t>
      </w:r>
      <w:r w:rsidR="00196741">
        <w:rPr>
          <w:i w:val="0"/>
          <w:color w:val="auto"/>
          <w:sz w:val="24"/>
          <w:szCs w:val="24"/>
        </w:rPr>
        <w:t>,</w:t>
      </w:r>
      <w:r w:rsidR="00DB3145">
        <w:rPr>
          <w:i w:val="0"/>
          <w:color w:val="auto"/>
          <w:sz w:val="24"/>
          <w:szCs w:val="24"/>
        </w:rPr>
        <w:t xml:space="preserve"> onde se aloca servidores </w:t>
      </w:r>
      <w:r w:rsidR="005C28F5">
        <w:rPr>
          <w:i w:val="0"/>
          <w:color w:val="auto"/>
          <w:sz w:val="24"/>
          <w:szCs w:val="24"/>
        </w:rPr>
        <w:t xml:space="preserve">de uma agência para proporcionar a abertura de outra. Destacou que nenhuma localidade está sendo privilegiada para ter mais agências abertas e pontuou que até o momento, não foi identificado por parte do governo, um aumento na contaminação de servidores, porque </w:t>
      </w:r>
      <w:r w:rsidR="005C28F5" w:rsidRPr="005C28F5">
        <w:rPr>
          <w:i w:val="0"/>
          <w:color w:val="auto"/>
          <w:sz w:val="24"/>
          <w:szCs w:val="24"/>
        </w:rPr>
        <w:t xml:space="preserve">o protocolo tem se mostrado </w:t>
      </w:r>
      <w:r w:rsidR="005C28F5">
        <w:rPr>
          <w:i w:val="0"/>
          <w:color w:val="auto"/>
          <w:sz w:val="24"/>
          <w:szCs w:val="24"/>
        </w:rPr>
        <w:t xml:space="preserve">bastante </w:t>
      </w:r>
      <w:r w:rsidR="005C28F5" w:rsidRPr="005C28F5">
        <w:rPr>
          <w:i w:val="0"/>
          <w:color w:val="auto"/>
          <w:sz w:val="24"/>
          <w:szCs w:val="24"/>
        </w:rPr>
        <w:t>eficaz</w:t>
      </w:r>
      <w:r w:rsidR="005C28F5">
        <w:rPr>
          <w:i w:val="0"/>
          <w:color w:val="auto"/>
          <w:sz w:val="24"/>
          <w:szCs w:val="24"/>
        </w:rPr>
        <w:t xml:space="preserve">. Em complemento, o Sr. Narlon Gutierre Nogueira </w:t>
      </w:r>
      <w:r w:rsidR="00B60364">
        <w:rPr>
          <w:i w:val="0"/>
          <w:color w:val="auto"/>
          <w:sz w:val="24"/>
          <w:szCs w:val="24"/>
        </w:rPr>
        <w:t>esclareceu que em março, por ocasião do fechamento das agências, o INSS não</w:t>
      </w:r>
      <w:r w:rsidR="00B60364">
        <w:t xml:space="preserve"> </w:t>
      </w:r>
      <w:r w:rsidR="00B60364" w:rsidRPr="00B60364">
        <w:rPr>
          <w:i w:val="0"/>
          <w:color w:val="auto"/>
          <w:sz w:val="24"/>
          <w:szCs w:val="24"/>
        </w:rPr>
        <w:t>estava preparado para funcionar sob condições de pandemia</w:t>
      </w:r>
      <w:r w:rsidR="00B60364">
        <w:rPr>
          <w:i w:val="0"/>
          <w:color w:val="auto"/>
          <w:sz w:val="24"/>
          <w:szCs w:val="24"/>
        </w:rPr>
        <w:t xml:space="preserve">, pois até então, nunca havia enfrentado tal situação, </w:t>
      </w:r>
      <w:ins w:id="86" w:author="SPREV" w:date="2020-12-15T15:09:00Z">
        <w:r w:rsidR="0085630C">
          <w:rPr>
            <w:i w:val="0"/>
            <w:color w:val="auto"/>
            <w:sz w:val="24"/>
            <w:szCs w:val="24"/>
          </w:rPr>
          <w:t xml:space="preserve">no entanto, </w:t>
        </w:r>
      </w:ins>
      <w:r w:rsidR="00B60364">
        <w:rPr>
          <w:i w:val="0"/>
          <w:color w:val="auto"/>
          <w:sz w:val="24"/>
          <w:szCs w:val="24"/>
        </w:rPr>
        <w:t>falou que</w:t>
      </w:r>
      <w:ins w:id="87" w:author="SPREV" w:date="2020-12-15T15:09:00Z">
        <w:r w:rsidR="0085630C">
          <w:rPr>
            <w:i w:val="0"/>
            <w:color w:val="auto"/>
            <w:sz w:val="24"/>
            <w:szCs w:val="24"/>
          </w:rPr>
          <w:t xml:space="preserve"> atualmente algum</w:t>
        </w:r>
      </w:ins>
      <w:del w:id="88" w:author="SPREV" w:date="2020-12-15T15:09:00Z">
        <w:r w:rsidR="00B60364" w:rsidDel="0085630C">
          <w:rPr>
            <w:i w:val="0"/>
            <w:color w:val="auto"/>
            <w:sz w:val="24"/>
            <w:szCs w:val="24"/>
          </w:rPr>
          <w:delText xml:space="preserve"> </w:delText>
        </w:r>
      </w:del>
      <w:r w:rsidR="00B60364">
        <w:rPr>
          <w:i w:val="0"/>
          <w:color w:val="auto"/>
          <w:sz w:val="24"/>
          <w:szCs w:val="24"/>
        </w:rPr>
        <w:t>as agências estão em condições de operar dentro do cenário de pandemia,</w:t>
      </w:r>
      <w:ins w:id="89" w:author="SPREV" w:date="2020-12-15T15:10:00Z">
        <w:r w:rsidR="0085630C">
          <w:rPr>
            <w:i w:val="0"/>
            <w:color w:val="auto"/>
            <w:sz w:val="24"/>
            <w:szCs w:val="24"/>
          </w:rPr>
          <w:t xml:space="preserve"> ato em que tem sido feito o retorno gradual da reabertura.</w:t>
        </w:r>
      </w:ins>
      <w:r w:rsidR="00B60364">
        <w:rPr>
          <w:i w:val="0"/>
          <w:color w:val="auto"/>
          <w:sz w:val="24"/>
          <w:szCs w:val="24"/>
        </w:rPr>
        <w:t xml:space="preserve"> </w:t>
      </w:r>
      <w:del w:id="90" w:author="SPREV" w:date="2020-12-15T15:11:00Z">
        <w:r w:rsidR="00B60364" w:rsidDel="0085630C">
          <w:rPr>
            <w:i w:val="0"/>
            <w:color w:val="auto"/>
            <w:sz w:val="24"/>
            <w:szCs w:val="24"/>
          </w:rPr>
          <w:delText>mas d</w:delText>
        </w:r>
      </w:del>
      <w:ins w:id="91" w:author="SPREV" w:date="2020-12-15T15:11:00Z">
        <w:r w:rsidR="0085630C">
          <w:rPr>
            <w:i w:val="0"/>
            <w:color w:val="auto"/>
            <w:sz w:val="24"/>
            <w:szCs w:val="24"/>
          </w:rPr>
          <w:t>D</w:t>
        </w:r>
      </w:ins>
      <w:r w:rsidR="00B60364">
        <w:rPr>
          <w:i w:val="0"/>
          <w:color w:val="auto"/>
          <w:sz w:val="24"/>
          <w:szCs w:val="24"/>
        </w:rPr>
        <w:t>eixou claro que o órgão cumprirá todas as orientações das entidades sanitárias, sejam elas no âmbito federal, estadual ou municipal.</w:t>
      </w:r>
      <w:ins w:id="92" w:author="SPREV" w:date="2020-12-15T15:13:00Z">
        <w:r w:rsidR="000E0611">
          <w:rPr>
            <w:i w:val="0"/>
            <w:color w:val="auto"/>
            <w:sz w:val="24"/>
            <w:szCs w:val="24"/>
          </w:rPr>
          <w:t xml:space="preserve"> Acrescentou que</w:t>
        </w:r>
      </w:ins>
      <w:ins w:id="93" w:author="SPREV" w:date="2020-12-15T15:15:00Z">
        <w:r w:rsidR="000E0611">
          <w:rPr>
            <w:i w:val="0"/>
            <w:color w:val="auto"/>
            <w:sz w:val="24"/>
            <w:szCs w:val="24"/>
          </w:rPr>
          <w:t>,</w:t>
        </w:r>
      </w:ins>
      <w:ins w:id="94" w:author="SPREV" w:date="2020-12-15T15:13:00Z">
        <w:r w:rsidR="000E0611">
          <w:rPr>
            <w:i w:val="0"/>
            <w:color w:val="auto"/>
            <w:sz w:val="24"/>
            <w:szCs w:val="24"/>
          </w:rPr>
          <w:t xml:space="preserve"> no caso de</w:t>
        </w:r>
      </w:ins>
      <w:ins w:id="95" w:author="SPREV" w:date="2020-12-15T15:15:00Z">
        <w:r w:rsidR="000E0611">
          <w:rPr>
            <w:i w:val="0"/>
            <w:color w:val="auto"/>
            <w:sz w:val="24"/>
            <w:szCs w:val="24"/>
          </w:rPr>
          <w:t xml:space="preserve"> um </w:t>
        </w:r>
        <w:r w:rsidR="000E0611" w:rsidRPr="000E0611">
          <w:rPr>
            <w:i w:val="0"/>
            <w:color w:val="auto"/>
            <w:sz w:val="24"/>
            <w:szCs w:val="24"/>
          </w:rPr>
          <w:t>lockdown</w:t>
        </w:r>
        <w:r w:rsidR="000E0611">
          <w:rPr>
            <w:i w:val="0"/>
            <w:color w:val="auto"/>
            <w:sz w:val="24"/>
            <w:szCs w:val="24"/>
          </w:rPr>
          <w:t>,</w:t>
        </w:r>
      </w:ins>
      <w:ins w:id="96" w:author="SPREV" w:date="2020-12-15T15:16:00Z">
        <w:r w:rsidR="000E0611" w:rsidRPr="000E0611">
          <w:rPr>
            <w:rFonts w:eastAsia="Calibri"/>
            <w:i w:val="0"/>
            <w:color w:val="auto"/>
            <w:sz w:val="24"/>
            <w:szCs w:val="24"/>
            <w:lang w:eastAsia="en-US"/>
          </w:rPr>
          <w:t xml:space="preserve"> </w:t>
        </w:r>
        <w:r w:rsidR="000E0611" w:rsidRPr="000E0611">
          <w:rPr>
            <w:i w:val="0"/>
            <w:color w:val="auto"/>
            <w:sz w:val="24"/>
            <w:szCs w:val="24"/>
          </w:rPr>
          <w:t>as agências precisar</w:t>
        </w:r>
        <w:r w:rsidR="000E0611">
          <w:rPr>
            <w:i w:val="0"/>
            <w:color w:val="auto"/>
            <w:sz w:val="24"/>
            <w:szCs w:val="24"/>
          </w:rPr>
          <w:t>iam</w:t>
        </w:r>
        <w:r w:rsidR="000E0611" w:rsidRPr="000E0611">
          <w:rPr>
            <w:i w:val="0"/>
            <w:color w:val="auto"/>
            <w:sz w:val="24"/>
            <w:szCs w:val="24"/>
          </w:rPr>
          <w:t xml:space="preserve"> ser fechadas. Mas,</w:t>
        </w:r>
        <w:r w:rsidR="000E0611">
          <w:rPr>
            <w:i w:val="0"/>
            <w:color w:val="auto"/>
            <w:sz w:val="24"/>
            <w:szCs w:val="24"/>
          </w:rPr>
          <w:t xml:space="preserve"> enfatizou que</w:t>
        </w:r>
        <w:r w:rsidR="000E0611" w:rsidRPr="000E0611">
          <w:rPr>
            <w:i w:val="0"/>
            <w:color w:val="auto"/>
            <w:sz w:val="24"/>
            <w:szCs w:val="24"/>
          </w:rPr>
          <w:t xml:space="preserve"> o INSS desempenha atividades essenciais e, em regra, não haveria esse movimento</w:t>
        </w:r>
      </w:ins>
      <w:ins w:id="97" w:author="SPREV" w:date="2020-12-15T15:17:00Z">
        <w:r w:rsidR="000E0611">
          <w:rPr>
            <w:i w:val="0"/>
            <w:color w:val="auto"/>
            <w:sz w:val="24"/>
            <w:szCs w:val="24"/>
          </w:rPr>
          <w:t>.</w:t>
        </w:r>
      </w:ins>
      <w:r w:rsidR="00B60364">
        <w:rPr>
          <w:i w:val="0"/>
          <w:color w:val="auto"/>
          <w:sz w:val="24"/>
          <w:szCs w:val="24"/>
        </w:rPr>
        <w:t xml:space="preserve"> Lembrou que a partir do dia 1</w:t>
      </w:r>
      <w:r w:rsidR="00196741">
        <w:rPr>
          <w:i w:val="0"/>
          <w:color w:val="auto"/>
          <w:sz w:val="24"/>
          <w:szCs w:val="24"/>
        </w:rPr>
        <w:t>º</w:t>
      </w:r>
      <w:r w:rsidR="00B60364">
        <w:rPr>
          <w:i w:val="0"/>
          <w:color w:val="auto"/>
          <w:sz w:val="24"/>
          <w:szCs w:val="24"/>
        </w:rPr>
        <w:t xml:space="preserve"> de dezembro, haverá um reforço </w:t>
      </w:r>
      <w:r w:rsidR="00E434E8">
        <w:rPr>
          <w:i w:val="0"/>
          <w:color w:val="auto"/>
          <w:sz w:val="24"/>
          <w:szCs w:val="24"/>
        </w:rPr>
        <w:t xml:space="preserve">estimado </w:t>
      </w:r>
      <w:del w:id="98" w:author="SPREV" w:date="2020-12-15T15:59:00Z">
        <w:r w:rsidR="00E434E8" w:rsidDel="00750B43">
          <w:rPr>
            <w:i w:val="0"/>
            <w:color w:val="auto"/>
            <w:sz w:val="24"/>
            <w:szCs w:val="24"/>
          </w:rPr>
          <w:delText xml:space="preserve">de </w:delText>
        </w:r>
      </w:del>
      <w:ins w:id="99" w:author="SPREV" w:date="2020-12-15T15:59:00Z">
        <w:r w:rsidR="00750B43">
          <w:rPr>
            <w:i w:val="0"/>
            <w:color w:val="auto"/>
            <w:sz w:val="24"/>
            <w:szCs w:val="24"/>
          </w:rPr>
          <w:t xml:space="preserve">em </w:t>
        </w:r>
      </w:ins>
      <w:r w:rsidR="00E434E8">
        <w:rPr>
          <w:i w:val="0"/>
          <w:color w:val="auto"/>
          <w:sz w:val="24"/>
          <w:szCs w:val="24"/>
        </w:rPr>
        <w:t>cerca de 500 peritos</w:t>
      </w:r>
      <w:r w:rsidR="00B60364">
        <w:rPr>
          <w:i w:val="0"/>
          <w:color w:val="auto"/>
          <w:sz w:val="24"/>
          <w:szCs w:val="24"/>
        </w:rPr>
        <w:t xml:space="preserve"> no atendimento presencial nas agências, devido </w:t>
      </w:r>
      <w:ins w:id="100" w:author="SPREV" w:date="2020-12-15T15:59:00Z">
        <w:r w:rsidR="00750B43">
          <w:rPr>
            <w:i w:val="0"/>
            <w:color w:val="auto"/>
            <w:sz w:val="24"/>
            <w:szCs w:val="24"/>
          </w:rPr>
          <w:t>a</w:t>
        </w:r>
      </w:ins>
      <w:r w:rsidR="00B60364">
        <w:rPr>
          <w:i w:val="0"/>
          <w:color w:val="auto"/>
          <w:sz w:val="24"/>
          <w:szCs w:val="24"/>
        </w:rPr>
        <w:t xml:space="preserve">o retorno </w:t>
      </w:r>
      <w:r w:rsidR="00E434E8" w:rsidRPr="00E434E8">
        <w:rPr>
          <w:i w:val="0"/>
          <w:color w:val="auto"/>
          <w:sz w:val="24"/>
          <w:szCs w:val="24"/>
        </w:rPr>
        <w:t xml:space="preserve">à atividade </w:t>
      </w:r>
      <w:r w:rsidR="00E434E8" w:rsidRPr="00E434E8">
        <w:rPr>
          <w:i w:val="0"/>
          <w:color w:val="auto"/>
          <w:sz w:val="24"/>
          <w:szCs w:val="24"/>
        </w:rPr>
        <w:lastRenderedPageBreak/>
        <w:t>presencial dos peritos médicos que possuem filhos em idade escolar</w:t>
      </w:r>
      <w:r w:rsidR="00E434E8">
        <w:rPr>
          <w:i w:val="0"/>
          <w:color w:val="auto"/>
          <w:sz w:val="24"/>
          <w:szCs w:val="24"/>
        </w:rPr>
        <w:t xml:space="preserve">, </w:t>
      </w:r>
      <w:r w:rsidR="00196741">
        <w:rPr>
          <w:i w:val="0"/>
          <w:color w:val="auto"/>
          <w:sz w:val="24"/>
          <w:szCs w:val="24"/>
        </w:rPr>
        <w:t>conforme</w:t>
      </w:r>
      <w:r w:rsidR="00E434E8">
        <w:rPr>
          <w:i w:val="0"/>
          <w:color w:val="auto"/>
          <w:sz w:val="24"/>
          <w:szCs w:val="24"/>
        </w:rPr>
        <w:t xml:space="preserve"> a Instrução Normativa nº 109</w:t>
      </w:r>
      <w:r w:rsidR="00196741">
        <w:rPr>
          <w:i w:val="0"/>
          <w:color w:val="auto"/>
          <w:sz w:val="24"/>
          <w:szCs w:val="24"/>
        </w:rPr>
        <w:t>,</w:t>
      </w:r>
      <w:r w:rsidR="00E434E8">
        <w:rPr>
          <w:i w:val="0"/>
          <w:color w:val="auto"/>
          <w:sz w:val="24"/>
          <w:szCs w:val="24"/>
        </w:rPr>
        <w:t xml:space="preserve"> de 29 de outubro de 2020 da S</w:t>
      </w:r>
      <w:r w:rsidR="00E434E8" w:rsidRPr="00E434E8">
        <w:rPr>
          <w:i w:val="0"/>
          <w:color w:val="auto"/>
          <w:sz w:val="24"/>
          <w:szCs w:val="24"/>
        </w:rPr>
        <w:t>ecretaria de Gestão e Desempenho de Pessoal</w:t>
      </w:r>
      <w:r w:rsidR="00E434E8">
        <w:rPr>
          <w:i w:val="0"/>
          <w:color w:val="auto"/>
          <w:sz w:val="24"/>
          <w:szCs w:val="24"/>
        </w:rPr>
        <w:t xml:space="preserve"> do Ministério da Economia. Quanto a indagação do Sr. Rafael Kieckbusch, informou que é preciso fazer uma melhor avaliação da situação, mas destacou que o Estado de Mato Grosso tem os maiores prazos para atendimento, provavelmente, devido a carência no número de peritos e questões estruturais como a distância entre as localidades, dificultando o remanejamento temporário de peritos de uma cidade para outra. Na sequência, o Sr. Evandro José Morello perguntou </w:t>
      </w:r>
      <w:r w:rsidR="00195828">
        <w:rPr>
          <w:i w:val="0"/>
          <w:color w:val="auto"/>
          <w:sz w:val="24"/>
          <w:szCs w:val="24"/>
        </w:rPr>
        <w:t xml:space="preserve">como vai ficar a situação do segurado que ficou incapacitado, </w:t>
      </w:r>
      <w:r w:rsidR="00196741">
        <w:rPr>
          <w:i w:val="0"/>
          <w:color w:val="auto"/>
          <w:sz w:val="24"/>
          <w:szCs w:val="24"/>
        </w:rPr>
        <w:t xml:space="preserve">que </w:t>
      </w:r>
      <w:r w:rsidR="00195828">
        <w:rPr>
          <w:i w:val="0"/>
          <w:color w:val="auto"/>
          <w:sz w:val="24"/>
          <w:szCs w:val="24"/>
        </w:rPr>
        <w:t xml:space="preserve">não conseguiu a antecipação e </w:t>
      </w:r>
      <w:r w:rsidR="00196741">
        <w:rPr>
          <w:i w:val="0"/>
          <w:color w:val="auto"/>
          <w:sz w:val="24"/>
          <w:szCs w:val="24"/>
        </w:rPr>
        <w:t xml:space="preserve">que </w:t>
      </w:r>
      <w:r w:rsidR="00195828">
        <w:rPr>
          <w:i w:val="0"/>
          <w:color w:val="auto"/>
          <w:sz w:val="24"/>
          <w:szCs w:val="24"/>
        </w:rPr>
        <w:t xml:space="preserve">não conseguiu marcar sua perícia. Em resposta, o Sr. Leonardo Rolim esclareceu que os requerimentos que já deveriam ter sido indeferidos </w:t>
      </w:r>
      <w:r w:rsidR="00195828" w:rsidRPr="00195828">
        <w:rPr>
          <w:i w:val="0"/>
          <w:color w:val="auto"/>
          <w:sz w:val="24"/>
          <w:szCs w:val="24"/>
        </w:rPr>
        <w:t>em função da situação de pandemia</w:t>
      </w:r>
      <w:r w:rsidR="00195828">
        <w:rPr>
          <w:i w:val="0"/>
          <w:color w:val="auto"/>
          <w:sz w:val="24"/>
          <w:szCs w:val="24"/>
        </w:rPr>
        <w:t xml:space="preserve"> e passado o </w:t>
      </w:r>
      <w:r w:rsidR="00195828" w:rsidRPr="00195828">
        <w:rPr>
          <w:i w:val="0"/>
          <w:color w:val="auto"/>
          <w:sz w:val="24"/>
          <w:szCs w:val="24"/>
        </w:rPr>
        <w:t>prazo adicional de 60 dias</w:t>
      </w:r>
      <w:r w:rsidR="00195828">
        <w:rPr>
          <w:i w:val="0"/>
          <w:color w:val="auto"/>
          <w:sz w:val="24"/>
          <w:szCs w:val="24"/>
        </w:rPr>
        <w:t>, não podem mais ser analisados pelos peritos,</w:t>
      </w:r>
      <w:r w:rsidR="00195828" w:rsidRPr="00195828">
        <w:rPr>
          <w:i w:val="0"/>
          <w:color w:val="auto"/>
          <w:sz w:val="24"/>
          <w:szCs w:val="24"/>
        </w:rPr>
        <w:t xml:space="preserve"> </w:t>
      </w:r>
      <w:r w:rsidR="00195828">
        <w:rPr>
          <w:i w:val="0"/>
          <w:color w:val="auto"/>
          <w:sz w:val="24"/>
          <w:szCs w:val="24"/>
        </w:rPr>
        <w:t>porque o prazo adicional já foi extinto, a menos que exista uma data de início da incapacidade anterior. O Sr. Benedito Adalberto Brunca complementou a explicação informando que esses segurados têm até o dia 30 de novembro para pleitear um novo pedido de Auxílio-doença baseado em um atestado, porque a partir do dia 1</w:t>
      </w:r>
      <w:r w:rsidR="00196741">
        <w:rPr>
          <w:i w:val="0"/>
          <w:color w:val="auto"/>
          <w:sz w:val="24"/>
          <w:szCs w:val="24"/>
        </w:rPr>
        <w:t>º</w:t>
      </w:r>
      <w:r w:rsidR="00195828">
        <w:rPr>
          <w:i w:val="0"/>
          <w:color w:val="auto"/>
          <w:sz w:val="24"/>
          <w:szCs w:val="24"/>
        </w:rPr>
        <w:t xml:space="preserve"> de dezembro, entra</w:t>
      </w:r>
      <w:r w:rsidR="00724F69">
        <w:rPr>
          <w:i w:val="0"/>
          <w:color w:val="auto"/>
          <w:sz w:val="24"/>
          <w:szCs w:val="24"/>
        </w:rPr>
        <w:t xml:space="preserve">rá o </w:t>
      </w:r>
      <w:r w:rsidR="00724F69" w:rsidRPr="00724F69">
        <w:rPr>
          <w:i w:val="0"/>
          <w:color w:val="auto"/>
          <w:sz w:val="24"/>
          <w:szCs w:val="24"/>
        </w:rPr>
        <w:t xml:space="preserve">ciclo de requerimento com perícia que era o </w:t>
      </w:r>
      <w:r w:rsidR="00724F69">
        <w:rPr>
          <w:i w:val="0"/>
          <w:color w:val="auto"/>
          <w:sz w:val="24"/>
          <w:szCs w:val="24"/>
        </w:rPr>
        <w:t xml:space="preserve">padrão </w:t>
      </w:r>
      <w:r w:rsidR="00724F69" w:rsidRPr="00724F69">
        <w:rPr>
          <w:i w:val="0"/>
          <w:color w:val="auto"/>
          <w:sz w:val="24"/>
          <w:szCs w:val="24"/>
        </w:rPr>
        <w:t>vigente antes da Lei nº 13.982</w:t>
      </w:r>
      <w:ins w:id="101" w:author="SPREV" w:date="2020-12-15T16:17:00Z">
        <w:r w:rsidR="00750B43">
          <w:rPr>
            <w:i w:val="0"/>
            <w:color w:val="auto"/>
            <w:sz w:val="24"/>
            <w:szCs w:val="24"/>
          </w:rPr>
          <w:t>,</w:t>
        </w:r>
      </w:ins>
      <w:r w:rsidR="00724F69" w:rsidRPr="00724F69">
        <w:rPr>
          <w:i w:val="0"/>
          <w:color w:val="auto"/>
          <w:sz w:val="24"/>
          <w:szCs w:val="24"/>
        </w:rPr>
        <w:t xml:space="preserve"> aprovada em maio</w:t>
      </w:r>
      <w:r w:rsidR="00724F69">
        <w:rPr>
          <w:i w:val="0"/>
          <w:color w:val="auto"/>
          <w:sz w:val="24"/>
          <w:szCs w:val="24"/>
        </w:rPr>
        <w:t xml:space="preserve">. Após os esclarecimentos, o Sr. </w:t>
      </w:r>
      <w:r w:rsidR="00724F69" w:rsidRPr="00C114E9">
        <w:rPr>
          <w:i w:val="0"/>
          <w:color w:val="auto"/>
          <w:sz w:val="24"/>
          <w:szCs w:val="24"/>
        </w:rPr>
        <w:t>Benedito Adalberto Brunca</w:t>
      </w:r>
      <w:r w:rsidR="00724F69">
        <w:rPr>
          <w:i w:val="0"/>
          <w:color w:val="auto"/>
          <w:sz w:val="24"/>
          <w:szCs w:val="24"/>
        </w:rPr>
        <w:t xml:space="preserve"> instou o segundo porto da pauta: </w:t>
      </w:r>
      <w:r w:rsidR="00724F69" w:rsidRPr="00724F69">
        <w:rPr>
          <w:i w:val="0"/>
          <w:color w:val="auto"/>
          <w:sz w:val="24"/>
          <w:szCs w:val="24"/>
        </w:rPr>
        <w:t xml:space="preserve">Proposta Orçamentária da Previdência </w:t>
      </w:r>
      <w:r w:rsidR="00724F69">
        <w:rPr>
          <w:i w:val="0"/>
          <w:color w:val="auto"/>
          <w:sz w:val="24"/>
          <w:szCs w:val="24"/>
        </w:rPr>
        <w:t>– P</w:t>
      </w:r>
      <w:r w:rsidR="00724F69" w:rsidRPr="00724F69">
        <w:rPr>
          <w:i w:val="0"/>
          <w:color w:val="auto"/>
          <w:sz w:val="24"/>
          <w:szCs w:val="24"/>
        </w:rPr>
        <w:t xml:space="preserve">LOA 2021, </w:t>
      </w:r>
      <w:del w:id="102" w:author="SPREV" w:date="2020-12-15T16:19:00Z">
        <w:r w:rsidR="00724F69" w:rsidDel="00954104">
          <w:rPr>
            <w:i w:val="0"/>
            <w:color w:val="auto"/>
            <w:sz w:val="24"/>
            <w:szCs w:val="24"/>
          </w:rPr>
          <w:delText xml:space="preserve">aprovada </w:delText>
        </w:r>
      </w:del>
      <w:ins w:id="103" w:author="SPREV" w:date="2020-12-15T16:19:00Z">
        <w:r w:rsidR="00954104">
          <w:rPr>
            <w:i w:val="0"/>
            <w:color w:val="auto"/>
            <w:sz w:val="24"/>
            <w:szCs w:val="24"/>
          </w:rPr>
          <w:t xml:space="preserve">enviada </w:t>
        </w:r>
      </w:ins>
      <w:del w:id="104" w:author="SPREV" w:date="2020-12-15T16:19:00Z">
        <w:r w:rsidR="00724F69" w:rsidDel="00954104">
          <w:rPr>
            <w:i w:val="0"/>
            <w:color w:val="auto"/>
            <w:sz w:val="24"/>
            <w:szCs w:val="24"/>
          </w:rPr>
          <w:delText>n</w:delText>
        </w:r>
      </w:del>
      <w:ins w:id="105" w:author="SPREV" w:date="2020-12-15T16:19:00Z">
        <w:r w:rsidR="00954104">
          <w:rPr>
            <w:i w:val="0"/>
            <w:color w:val="auto"/>
            <w:sz w:val="24"/>
            <w:szCs w:val="24"/>
          </w:rPr>
          <w:t>a</w:t>
        </w:r>
      </w:ins>
      <w:r w:rsidR="00724F69">
        <w:rPr>
          <w:i w:val="0"/>
          <w:color w:val="auto"/>
          <w:sz w:val="24"/>
          <w:szCs w:val="24"/>
        </w:rPr>
        <w:t>o</w:t>
      </w:r>
      <w:r w:rsidR="00724F69" w:rsidRPr="00724F69">
        <w:rPr>
          <w:i w:val="0"/>
          <w:color w:val="auto"/>
          <w:sz w:val="24"/>
          <w:szCs w:val="24"/>
        </w:rPr>
        <w:t xml:space="preserve"> Congresso Nacional</w:t>
      </w:r>
      <w:r w:rsidR="00724F69">
        <w:rPr>
          <w:i w:val="0"/>
          <w:color w:val="auto"/>
          <w:sz w:val="24"/>
          <w:szCs w:val="24"/>
        </w:rPr>
        <w:t>.</w:t>
      </w:r>
      <w:r w:rsidR="00805288">
        <w:rPr>
          <w:i w:val="0"/>
          <w:color w:val="auto"/>
          <w:sz w:val="24"/>
          <w:szCs w:val="24"/>
        </w:rPr>
        <w:t xml:space="preserve"> De pronto, o Sr. Rogério Nagamine Costanzi iniciou falando das despesas obrigatórias, </w:t>
      </w:r>
      <w:r w:rsidR="00805288" w:rsidRPr="00805288">
        <w:rPr>
          <w:i w:val="0"/>
          <w:color w:val="auto"/>
          <w:sz w:val="24"/>
          <w:szCs w:val="24"/>
        </w:rPr>
        <w:t xml:space="preserve">que </w:t>
      </w:r>
      <w:r w:rsidR="00805288">
        <w:rPr>
          <w:i w:val="0"/>
          <w:color w:val="auto"/>
          <w:sz w:val="24"/>
          <w:szCs w:val="24"/>
        </w:rPr>
        <w:t xml:space="preserve">são aquelas que </w:t>
      </w:r>
      <w:r w:rsidR="00805288" w:rsidRPr="00805288">
        <w:rPr>
          <w:i w:val="0"/>
          <w:color w:val="auto"/>
          <w:sz w:val="24"/>
          <w:szCs w:val="24"/>
        </w:rPr>
        <w:t>correspondem aos pagamentos dos benefícios</w:t>
      </w:r>
      <w:r w:rsidR="004342AE">
        <w:rPr>
          <w:i w:val="0"/>
          <w:color w:val="auto"/>
          <w:sz w:val="24"/>
          <w:szCs w:val="24"/>
        </w:rPr>
        <w:t xml:space="preserve">, COMPREV e Sentenças Judiciais, e mostrou os seguintes dados: i) execução de 2019 com um montante de R$ 626.510.375.066,00 bilhões; </w:t>
      </w:r>
      <w:ins w:id="106" w:author="SPREV" w:date="2020-12-15T16:36:00Z">
        <w:r w:rsidR="00BE3F7A">
          <w:rPr>
            <w:i w:val="0"/>
            <w:color w:val="auto"/>
            <w:sz w:val="24"/>
            <w:szCs w:val="24"/>
          </w:rPr>
          <w:t xml:space="preserve">a previsão para a </w:t>
        </w:r>
      </w:ins>
      <w:r w:rsidR="004342AE">
        <w:rPr>
          <w:i w:val="0"/>
          <w:color w:val="auto"/>
          <w:sz w:val="24"/>
          <w:szCs w:val="24"/>
        </w:rPr>
        <w:t>P</w:t>
      </w:r>
      <w:ins w:id="107" w:author="SPREV" w:date="2020-12-15T16:35:00Z">
        <w:r w:rsidR="00BE3F7A">
          <w:rPr>
            <w:i w:val="0"/>
            <w:color w:val="auto"/>
            <w:sz w:val="24"/>
            <w:szCs w:val="24"/>
          </w:rPr>
          <w:t>L</w:t>
        </w:r>
      </w:ins>
      <w:r w:rsidR="004342AE">
        <w:rPr>
          <w:i w:val="0"/>
          <w:color w:val="auto"/>
          <w:sz w:val="24"/>
          <w:szCs w:val="24"/>
        </w:rPr>
        <w:t xml:space="preserve">OA de 2020 com um montante de R$ 677.693.340.758,00 bilhões e, para a PLOA 2021, o conselho aprovou um montante de R$ 703.334.867.422,00 bilhões. Salientou que houve um acréscimo no valor, após o envio para o Congresso Nacional em todos os itens apresentados sendo que Benefícios Previdenciários mais COMPREV passaram de R$ 682.216.856.491,00 para </w:t>
      </w:r>
      <w:r w:rsidR="00234806">
        <w:rPr>
          <w:i w:val="0"/>
          <w:color w:val="auto"/>
          <w:sz w:val="24"/>
          <w:szCs w:val="24"/>
        </w:rPr>
        <w:t>R$ 689.813.262.218,00; o montante das Sentenças Judiciais saíra de R$ 21.118.010.931,00 para R$ 22.199.343.472,00, totalizando R$ 712.012.605.690,00. Destacou que esse aumento se deve a variáveis como o crescimento da inflação, as projeções de inflação do INPC e o próprio reajuste dos benefícios.</w:t>
      </w:r>
      <w:r w:rsidR="000A5A98">
        <w:rPr>
          <w:i w:val="0"/>
          <w:color w:val="auto"/>
          <w:sz w:val="24"/>
          <w:szCs w:val="24"/>
        </w:rPr>
        <w:t xml:space="preserve"> </w:t>
      </w:r>
      <w:ins w:id="108" w:author="SPREV" w:date="2020-12-15T16:45:00Z">
        <w:r w:rsidR="00407414">
          <w:rPr>
            <w:i w:val="0"/>
            <w:color w:val="auto"/>
            <w:sz w:val="24"/>
            <w:szCs w:val="24"/>
          </w:rPr>
          <w:t xml:space="preserve">Detalhou que </w:t>
        </w:r>
      </w:ins>
      <w:ins w:id="109" w:author="SPREV" w:date="2020-12-15T16:46:00Z">
        <w:r w:rsidR="00407414">
          <w:rPr>
            <w:i w:val="0"/>
            <w:color w:val="auto"/>
            <w:sz w:val="24"/>
            <w:szCs w:val="24"/>
          </w:rPr>
          <w:t xml:space="preserve">dos </w:t>
        </w:r>
        <w:r w:rsidR="00407414" w:rsidRPr="00407414">
          <w:rPr>
            <w:i w:val="0"/>
            <w:color w:val="auto"/>
            <w:sz w:val="24"/>
            <w:szCs w:val="24"/>
          </w:rPr>
          <w:t>R$ 689.000.000.000,00 bil</w:t>
        </w:r>
        <w:r w:rsidR="00407414">
          <w:rPr>
            <w:i w:val="0"/>
            <w:color w:val="auto"/>
            <w:sz w:val="24"/>
            <w:szCs w:val="24"/>
          </w:rPr>
          <w:t>h</w:t>
        </w:r>
        <w:r w:rsidR="00407414" w:rsidRPr="00407414">
          <w:rPr>
            <w:i w:val="0"/>
            <w:color w:val="auto"/>
            <w:sz w:val="24"/>
            <w:szCs w:val="24"/>
          </w:rPr>
          <w:t>ões de benefícios previdenciários mais COMPREV, R$ 541.000.000.000,00 bilhões são para benefícios urbanos; R$ 144.000.000.000,00 bilhões são para benefícios rurais e R$ 4.200.000.000,00 bilhões para o COMPREV.</w:t>
        </w:r>
      </w:ins>
      <w:ins w:id="110" w:author="SPREV" w:date="2020-12-15T16:47:00Z">
        <w:r w:rsidR="00407414">
          <w:rPr>
            <w:i w:val="0"/>
            <w:color w:val="auto"/>
            <w:sz w:val="24"/>
            <w:szCs w:val="24"/>
          </w:rPr>
          <w:t xml:space="preserve"> Reiterou que de a explicação foi feita de forma </w:t>
        </w:r>
        <w:r w:rsidR="00407414">
          <w:rPr>
            <w:i w:val="0"/>
            <w:color w:val="auto"/>
            <w:sz w:val="24"/>
            <w:szCs w:val="24"/>
          </w:rPr>
          <w:lastRenderedPageBreak/>
          <w:t xml:space="preserve">resumida, mas se colocou à disposição para esclarecimentos. </w:t>
        </w:r>
      </w:ins>
      <w:r w:rsidR="000A5A98">
        <w:rPr>
          <w:i w:val="0"/>
          <w:color w:val="auto"/>
          <w:sz w:val="24"/>
          <w:szCs w:val="24"/>
        </w:rPr>
        <w:t>Em seguida o Sr. Benedito Adalberto Brunca convidou o Sr. Vladimir Gobbi Júnior para mostrar o cenário das despesas discricionária</w:t>
      </w:r>
      <w:r w:rsidR="00196741">
        <w:rPr>
          <w:i w:val="0"/>
          <w:color w:val="auto"/>
          <w:sz w:val="24"/>
          <w:szCs w:val="24"/>
        </w:rPr>
        <w:t>s</w:t>
      </w:r>
      <w:r w:rsidR="000A5A98">
        <w:rPr>
          <w:i w:val="0"/>
          <w:color w:val="auto"/>
          <w:sz w:val="24"/>
          <w:szCs w:val="24"/>
        </w:rPr>
        <w:t xml:space="preserve"> da administração direta</w:t>
      </w:r>
      <w:r w:rsidR="00F76DB4">
        <w:rPr>
          <w:i w:val="0"/>
          <w:color w:val="auto"/>
          <w:sz w:val="24"/>
          <w:szCs w:val="24"/>
        </w:rPr>
        <w:t>. Brevemente, o Sr. Vladimir apresentou os dados através de gráfico e destacou que o orçamento do</w:t>
      </w:r>
      <w:r w:rsidR="00F76DB4" w:rsidRPr="00F76DB4">
        <w:t xml:space="preserve"> </w:t>
      </w:r>
      <w:r w:rsidR="00F76DB4" w:rsidRPr="00F76DB4">
        <w:rPr>
          <w:i w:val="0"/>
          <w:color w:val="auto"/>
          <w:sz w:val="24"/>
          <w:szCs w:val="24"/>
        </w:rPr>
        <w:t xml:space="preserve">funcionamento das subsecretarias, incluindo </w:t>
      </w:r>
      <w:r w:rsidR="00F76DB4">
        <w:rPr>
          <w:i w:val="0"/>
          <w:color w:val="auto"/>
          <w:sz w:val="24"/>
          <w:szCs w:val="24"/>
        </w:rPr>
        <w:t>a</w:t>
      </w:r>
      <w:r w:rsidR="00F76DB4" w:rsidRPr="00F76DB4">
        <w:rPr>
          <w:i w:val="0"/>
          <w:color w:val="auto"/>
          <w:sz w:val="24"/>
          <w:szCs w:val="24"/>
        </w:rPr>
        <w:t xml:space="preserve"> Subsecretaria de Perícia Médica e Conselho de Recurso</w:t>
      </w:r>
      <w:r w:rsidR="00F76DB4">
        <w:rPr>
          <w:i w:val="0"/>
          <w:color w:val="auto"/>
          <w:sz w:val="24"/>
          <w:szCs w:val="24"/>
        </w:rPr>
        <w:t xml:space="preserve"> enviado na PLOA, foi bem abaixo das necessidades, somando um montante de R$ 25.421.451,00.</w:t>
      </w:r>
      <w:ins w:id="111" w:author="SPREV" w:date="2020-12-15T16:51:00Z">
        <w:r w:rsidR="00407414">
          <w:rPr>
            <w:i w:val="0"/>
            <w:color w:val="auto"/>
            <w:sz w:val="24"/>
            <w:szCs w:val="24"/>
          </w:rPr>
          <w:t xml:space="preserve"> Ressaltou que </w:t>
        </w:r>
      </w:ins>
      <w:ins w:id="112" w:author="SPREV" w:date="2020-12-15T16:52:00Z">
        <w:r w:rsidR="00407414">
          <w:rPr>
            <w:i w:val="0"/>
            <w:color w:val="auto"/>
            <w:sz w:val="24"/>
            <w:szCs w:val="24"/>
          </w:rPr>
          <w:t>e</w:t>
        </w:r>
        <w:r w:rsidR="00407414" w:rsidRPr="00407414">
          <w:rPr>
            <w:i w:val="0"/>
            <w:color w:val="auto"/>
            <w:sz w:val="24"/>
            <w:szCs w:val="24"/>
          </w:rPr>
          <w:t xml:space="preserve">ssa </w:t>
        </w:r>
        <w:r w:rsidR="00407414">
          <w:rPr>
            <w:i w:val="0"/>
            <w:color w:val="auto"/>
            <w:sz w:val="24"/>
            <w:szCs w:val="24"/>
          </w:rPr>
          <w:t>foi</w:t>
        </w:r>
        <w:r w:rsidR="00407414" w:rsidRPr="00407414">
          <w:rPr>
            <w:i w:val="0"/>
            <w:color w:val="auto"/>
            <w:sz w:val="24"/>
            <w:szCs w:val="24"/>
          </w:rPr>
          <w:t xml:space="preserve"> a proposta aprovada em julho que não se alterou em relação ao que foi enviado na PLOA</w:t>
        </w:r>
      </w:ins>
      <w:ins w:id="113" w:author="SPREV" w:date="2020-12-15T17:20:00Z">
        <w:r w:rsidR="00331FCD">
          <w:rPr>
            <w:i w:val="0"/>
            <w:color w:val="auto"/>
            <w:sz w:val="24"/>
            <w:szCs w:val="24"/>
          </w:rPr>
          <w:t>.</w:t>
        </w:r>
      </w:ins>
      <w:r w:rsidR="00B1232B">
        <w:rPr>
          <w:i w:val="0"/>
          <w:color w:val="auto"/>
          <w:sz w:val="24"/>
          <w:szCs w:val="24"/>
        </w:rPr>
        <w:t xml:space="preserve"> Falando das despesas discricionárias do INSS, o Sr. Leonardo José Rolim Guimarães mostrou que, em julho, </w:t>
      </w:r>
      <w:r w:rsidR="00B1232B" w:rsidRPr="00B1232B">
        <w:rPr>
          <w:i w:val="0"/>
          <w:color w:val="auto"/>
          <w:sz w:val="24"/>
          <w:szCs w:val="24"/>
        </w:rPr>
        <w:t xml:space="preserve">o orçamento </w:t>
      </w:r>
      <w:ins w:id="114" w:author="SPREV" w:date="2020-12-15T17:45:00Z">
        <w:r w:rsidR="008A1D94">
          <w:rPr>
            <w:i w:val="0"/>
            <w:color w:val="auto"/>
            <w:sz w:val="24"/>
            <w:szCs w:val="24"/>
          </w:rPr>
          <w:t>id</w:t>
        </w:r>
      </w:ins>
      <w:del w:id="115" w:author="SPREV" w:date="2020-12-15T17:45:00Z">
        <w:r w:rsidR="00B1232B" w:rsidRPr="00B1232B" w:rsidDel="008A1D94">
          <w:rPr>
            <w:i w:val="0"/>
            <w:color w:val="auto"/>
            <w:sz w:val="24"/>
            <w:szCs w:val="24"/>
          </w:rPr>
          <w:delText>r</w:delText>
        </w:r>
      </w:del>
      <w:r w:rsidR="00B1232B" w:rsidRPr="00B1232B">
        <w:rPr>
          <w:i w:val="0"/>
          <w:color w:val="auto"/>
          <w:sz w:val="24"/>
          <w:szCs w:val="24"/>
        </w:rPr>
        <w:t xml:space="preserve">eal discricionário do INSS era </w:t>
      </w:r>
      <w:r w:rsidR="00B1232B">
        <w:rPr>
          <w:i w:val="0"/>
          <w:color w:val="auto"/>
          <w:sz w:val="24"/>
          <w:szCs w:val="24"/>
        </w:rPr>
        <w:t xml:space="preserve">de </w:t>
      </w:r>
      <w:r w:rsidR="00B1232B" w:rsidRPr="00B1232B">
        <w:rPr>
          <w:i w:val="0"/>
          <w:color w:val="auto"/>
          <w:sz w:val="24"/>
          <w:szCs w:val="24"/>
        </w:rPr>
        <w:t>R$ 1.959.</w:t>
      </w:r>
      <w:r w:rsidR="00B1232B">
        <w:rPr>
          <w:i w:val="0"/>
          <w:color w:val="auto"/>
          <w:sz w:val="24"/>
          <w:szCs w:val="24"/>
        </w:rPr>
        <w:t>407</w:t>
      </w:r>
      <w:r w:rsidR="00B1232B" w:rsidRPr="00B1232B">
        <w:rPr>
          <w:i w:val="0"/>
          <w:color w:val="auto"/>
          <w:sz w:val="24"/>
          <w:szCs w:val="24"/>
        </w:rPr>
        <w:t>.</w:t>
      </w:r>
      <w:r w:rsidR="00B1232B">
        <w:rPr>
          <w:i w:val="0"/>
          <w:color w:val="auto"/>
          <w:sz w:val="24"/>
          <w:szCs w:val="24"/>
        </w:rPr>
        <w:t>221,</w:t>
      </w:r>
      <w:r w:rsidR="00B1232B" w:rsidRPr="00B1232B">
        <w:rPr>
          <w:i w:val="0"/>
          <w:color w:val="auto"/>
          <w:sz w:val="24"/>
          <w:szCs w:val="24"/>
        </w:rPr>
        <w:t xml:space="preserve">00, </w:t>
      </w:r>
      <w:r w:rsidR="00B1232B">
        <w:rPr>
          <w:i w:val="0"/>
          <w:color w:val="auto"/>
          <w:sz w:val="24"/>
          <w:szCs w:val="24"/>
        </w:rPr>
        <w:t xml:space="preserve">porém na PLOA estava previsto </w:t>
      </w:r>
      <w:r w:rsidR="00B1232B" w:rsidRPr="00B1232B">
        <w:rPr>
          <w:i w:val="0"/>
          <w:color w:val="auto"/>
          <w:sz w:val="24"/>
          <w:szCs w:val="24"/>
        </w:rPr>
        <w:t>R$ 1.</w:t>
      </w:r>
      <w:del w:id="116" w:author="SPREV" w:date="2020-12-15T17:49:00Z">
        <w:r w:rsidR="00B1232B" w:rsidRPr="00B1232B" w:rsidDel="008A1D94">
          <w:rPr>
            <w:i w:val="0"/>
            <w:color w:val="auto"/>
            <w:sz w:val="24"/>
            <w:szCs w:val="24"/>
          </w:rPr>
          <w:delText>0</w:delText>
        </w:r>
        <w:r w:rsidR="00B1232B" w:rsidDel="008A1D94">
          <w:rPr>
            <w:i w:val="0"/>
            <w:color w:val="auto"/>
            <w:sz w:val="24"/>
            <w:szCs w:val="24"/>
          </w:rPr>
          <w:delText>7</w:delText>
        </w:r>
        <w:r w:rsidR="00B1232B" w:rsidRPr="00B1232B" w:rsidDel="008A1D94">
          <w:rPr>
            <w:i w:val="0"/>
            <w:color w:val="auto"/>
            <w:sz w:val="24"/>
            <w:szCs w:val="24"/>
          </w:rPr>
          <w:delText>6</w:delText>
        </w:r>
      </w:del>
      <w:ins w:id="117" w:author="SPREV" w:date="2020-12-15T17:49:00Z">
        <w:r w:rsidR="008A1D94" w:rsidRPr="00B1232B">
          <w:rPr>
            <w:i w:val="0"/>
            <w:color w:val="auto"/>
            <w:sz w:val="24"/>
            <w:szCs w:val="24"/>
          </w:rPr>
          <w:t>0</w:t>
        </w:r>
        <w:r w:rsidR="008A1D94">
          <w:rPr>
            <w:i w:val="0"/>
            <w:color w:val="auto"/>
            <w:sz w:val="24"/>
            <w:szCs w:val="24"/>
          </w:rPr>
          <w:t>6</w:t>
        </w:r>
        <w:r w:rsidR="008A1D94" w:rsidRPr="00B1232B">
          <w:rPr>
            <w:i w:val="0"/>
            <w:color w:val="auto"/>
            <w:sz w:val="24"/>
            <w:szCs w:val="24"/>
          </w:rPr>
          <w:t>6</w:t>
        </w:r>
      </w:ins>
      <w:r w:rsidR="00B1232B" w:rsidRPr="00B1232B">
        <w:rPr>
          <w:i w:val="0"/>
          <w:color w:val="auto"/>
          <w:sz w:val="24"/>
          <w:szCs w:val="24"/>
        </w:rPr>
        <w:t>.</w:t>
      </w:r>
      <w:r w:rsidR="00B1232B">
        <w:rPr>
          <w:i w:val="0"/>
          <w:color w:val="auto"/>
          <w:sz w:val="24"/>
          <w:szCs w:val="24"/>
        </w:rPr>
        <w:t>311</w:t>
      </w:r>
      <w:r w:rsidR="00B1232B" w:rsidRPr="00B1232B">
        <w:rPr>
          <w:i w:val="0"/>
          <w:color w:val="auto"/>
          <w:sz w:val="24"/>
          <w:szCs w:val="24"/>
        </w:rPr>
        <w:t>.</w:t>
      </w:r>
      <w:r w:rsidR="00B1232B">
        <w:rPr>
          <w:i w:val="0"/>
          <w:color w:val="auto"/>
          <w:sz w:val="24"/>
          <w:szCs w:val="24"/>
        </w:rPr>
        <w:t>850</w:t>
      </w:r>
      <w:r w:rsidR="00B1232B" w:rsidRPr="00B1232B">
        <w:rPr>
          <w:i w:val="0"/>
          <w:color w:val="auto"/>
          <w:sz w:val="24"/>
          <w:szCs w:val="24"/>
        </w:rPr>
        <w:t>,00</w:t>
      </w:r>
      <w:r w:rsidR="00B1232B">
        <w:rPr>
          <w:i w:val="0"/>
          <w:color w:val="auto"/>
          <w:sz w:val="24"/>
          <w:szCs w:val="24"/>
        </w:rPr>
        <w:t>, apresentando uma</w:t>
      </w:r>
      <w:r w:rsidR="00B1232B" w:rsidRPr="00B1232B">
        <w:rPr>
          <w:i w:val="0"/>
          <w:color w:val="auto"/>
          <w:sz w:val="24"/>
          <w:szCs w:val="24"/>
        </w:rPr>
        <w:t xml:space="preserve"> demanda reprimida </w:t>
      </w:r>
      <w:r w:rsidR="00B1232B">
        <w:rPr>
          <w:i w:val="0"/>
          <w:color w:val="auto"/>
          <w:sz w:val="24"/>
          <w:szCs w:val="24"/>
        </w:rPr>
        <w:t xml:space="preserve">na ordem de </w:t>
      </w:r>
      <w:r w:rsidR="00B1232B" w:rsidRPr="00B1232B">
        <w:rPr>
          <w:i w:val="0"/>
          <w:color w:val="auto"/>
          <w:sz w:val="24"/>
          <w:szCs w:val="24"/>
        </w:rPr>
        <w:t>R$ 883.0</w:t>
      </w:r>
      <w:r w:rsidR="00B1232B">
        <w:rPr>
          <w:i w:val="0"/>
          <w:color w:val="auto"/>
          <w:sz w:val="24"/>
          <w:szCs w:val="24"/>
        </w:rPr>
        <w:t>95</w:t>
      </w:r>
      <w:r w:rsidR="00B1232B" w:rsidRPr="00B1232B">
        <w:rPr>
          <w:i w:val="0"/>
          <w:color w:val="auto"/>
          <w:sz w:val="24"/>
          <w:szCs w:val="24"/>
        </w:rPr>
        <w:t>.</w:t>
      </w:r>
      <w:r w:rsidR="00B1232B">
        <w:rPr>
          <w:i w:val="0"/>
          <w:color w:val="auto"/>
          <w:sz w:val="24"/>
          <w:szCs w:val="24"/>
        </w:rPr>
        <w:t>371</w:t>
      </w:r>
      <w:r w:rsidR="00B1232B" w:rsidRPr="00B1232B">
        <w:rPr>
          <w:i w:val="0"/>
          <w:color w:val="auto"/>
          <w:sz w:val="24"/>
          <w:szCs w:val="24"/>
        </w:rPr>
        <w:t>,00</w:t>
      </w:r>
      <w:r w:rsidR="00D82D5A">
        <w:rPr>
          <w:i w:val="0"/>
          <w:color w:val="auto"/>
          <w:sz w:val="24"/>
          <w:szCs w:val="24"/>
        </w:rPr>
        <w:t xml:space="preserve">, sendo que após algumas mudanças e a </w:t>
      </w:r>
      <w:r w:rsidR="00D82D5A" w:rsidRPr="00D82D5A">
        <w:rPr>
          <w:i w:val="0"/>
          <w:color w:val="auto"/>
          <w:sz w:val="24"/>
          <w:szCs w:val="24"/>
        </w:rPr>
        <w:t>revisão dos gastos, o total d</w:t>
      </w:r>
      <w:r w:rsidR="00D82D5A">
        <w:rPr>
          <w:i w:val="0"/>
          <w:color w:val="auto"/>
          <w:sz w:val="24"/>
          <w:szCs w:val="24"/>
        </w:rPr>
        <w:t>essa</w:t>
      </w:r>
      <w:r w:rsidR="00D82D5A" w:rsidRPr="00D82D5A">
        <w:rPr>
          <w:i w:val="0"/>
          <w:color w:val="auto"/>
          <w:sz w:val="24"/>
          <w:szCs w:val="24"/>
        </w:rPr>
        <w:t xml:space="preserve"> demanda reprimida do INSS caiu substancialmente</w:t>
      </w:r>
      <w:r w:rsidR="00D82D5A">
        <w:rPr>
          <w:i w:val="0"/>
          <w:color w:val="auto"/>
          <w:sz w:val="24"/>
          <w:szCs w:val="24"/>
        </w:rPr>
        <w:t xml:space="preserve"> para R$ </w:t>
      </w:r>
      <w:del w:id="118" w:author="SPREV" w:date="2020-12-15T21:55:00Z">
        <w:r w:rsidR="00D82D5A" w:rsidDel="00703CE2">
          <w:rPr>
            <w:i w:val="0"/>
            <w:color w:val="auto"/>
            <w:sz w:val="24"/>
            <w:szCs w:val="24"/>
          </w:rPr>
          <w:delText>378</w:delText>
        </w:r>
      </w:del>
      <w:ins w:id="119" w:author="SPREV" w:date="2020-12-15T21:55:00Z">
        <w:r w:rsidR="00703CE2">
          <w:rPr>
            <w:i w:val="0"/>
            <w:color w:val="auto"/>
            <w:sz w:val="24"/>
            <w:szCs w:val="24"/>
          </w:rPr>
          <w:t>3</w:t>
        </w:r>
        <w:r w:rsidR="00703CE2">
          <w:rPr>
            <w:i w:val="0"/>
            <w:color w:val="auto"/>
            <w:sz w:val="24"/>
            <w:szCs w:val="24"/>
          </w:rPr>
          <w:t>87</w:t>
        </w:r>
      </w:ins>
      <w:r w:rsidR="00D82D5A">
        <w:rPr>
          <w:i w:val="0"/>
          <w:color w:val="auto"/>
          <w:sz w:val="24"/>
          <w:szCs w:val="24"/>
        </w:rPr>
        <w:t>.026.390,00</w:t>
      </w:r>
      <w:del w:id="120" w:author="SPREV" w:date="2020-12-15T19:50:00Z">
        <w:r w:rsidR="00196741" w:rsidDel="009367E8">
          <w:rPr>
            <w:i w:val="0"/>
            <w:color w:val="auto"/>
            <w:sz w:val="24"/>
            <w:szCs w:val="24"/>
          </w:rPr>
          <w:delText>,</w:delText>
        </w:r>
        <w:r w:rsidR="00D82D5A" w:rsidDel="009367E8">
          <w:rPr>
            <w:i w:val="0"/>
            <w:color w:val="auto"/>
            <w:sz w:val="24"/>
            <w:szCs w:val="24"/>
          </w:rPr>
          <w:delText xml:space="preserve"> </w:delText>
        </w:r>
      </w:del>
      <w:ins w:id="121" w:author="SPREV" w:date="2020-12-15T19:50:00Z">
        <w:r w:rsidR="009367E8">
          <w:rPr>
            <w:i w:val="0"/>
            <w:color w:val="auto"/>
            <w:sz w:val="24"/>
            <w:szCs w:val="24"/>
          </w:rPr>
          <w:t xml:space="preserve">. Ressaltou </w:t>
        </w:r>
      </w:ins>
      <w:del w:id="122" w:author="SPREV" w:date="2020-12-15T17:46:00Z">
        <w:r w:rsidR="00D82D5A" w:rsidDel="008A1D94">
          <w:rPr>
            <w:i w:val="0"/>
            <w:color w:val="auto"/>
            <w:sz w:val="24"/>
            <w:szCs w:val="24"/>
          </w:rPr>
          <w:delText>sendo</w:delText>
        </w:r>
      </w:del>
      <w:del w:id="123" w:author="SPREV" w:date="2020-12-15T19:50:00Z">
        <w:r w:rsidR="00D82D5A" w:rsidDel="009367E8">
          <w:rPr>
            <w:i w:val="0"/>
            <w:color w:val="auto"/>
            <w:sz w:val="24"/>
            <w:szCs w:val="24"/>
          </w:rPr>
          <w:delText xml:space="preserve"> </w:delText>
        </w:r>
      </w:del>
      <w:r w:rsidR="004721CB">
        <w:rPr>
          <w:i w:val="0"/>
          <w:color w:val="auto"/>
          <w:sz w:val="24"/>
          <w:szCs w:val="24"/>
        </w:rPr>
        <w:t xml:space="preserve">que </w:t>
      </w:r>
      <w:r w:rsidR="00D82D5A">
        <w:rPr>
          <w:i w:val="0"/>
          <w:color w:val="auto"/>
          <w:sz w:val="24"/>
          <w:szCs w:val="24"/>
        </w:rPr>
        <w:t>a principal redução está relacionada à DATAPREV</w:t>
      </w:r>
      <w:r w:rsidR="004721CB">
        <w:rPr>
          <w:i w:val="0"/>
          <w:color w:val="auto"/>
          <w:sz w:val="24"/>
          <w:szCs w:val="24"/>
        </w:rPr>
        <w:t>, devido a negociação dos novos contratos, levando em conta os apontamentos feitos pela CGU e TCU, quando observaram que os contratos não considera</w:t>
      </w:r>
      <w:ins w:id="124" w:author="SPREV" w:date="2020-12-15T19:50:00Z">
        <w:r w:rsidR="009367E8">
          <w:rPr>
            <w:i w:val="0"/>
            <w:color w:val="auto"/>
            <w:sz w:val="24"/>
            <w:szCs w:val="24"/>
          </w:rPr>
          <w:t>ra</w:t>
        </w:r>
      </w:ins>
      <w:r w:rsidR="004721CB">
        <w:rPr>
          <w:i w:val="0"/>
          <w:color w:val="auto"/>
          <w:sz w:val="24"/>
          <w:szCs w:val="24"/>
        </w:rPr>
        <w:t xml:space="preserve">m cuidadosamente, os cálculos das despesas da empresa e a baixa taxa de retorno referente as operações. </w:t>
      </w:r>
      <w:ins w:id="125" w:author="SPREV" w:date="2020-12-15T21:59:00Z">
        <w:r w:rsidR="00703CE2">
          <w:rPr>
            <w:i w:val="0"/>
            <w:color w:val="auto"/>
            <w:sz w:val="24"/>
            <w:szCs w:val="24"/>
          </w:rPr>
          <w:t xml:space="preserve">Aduziu que durante </w:t>
        </w:r>
      </w:ins>
      <w:ins w:id="126" w:author="SPREV" w:date="2020-12-15T22:02:00Z">
        <w:r w:rsidR="00703CE2">
          <w:rPr>
            <w:i w:val="0"/>
            <w:color w:val="auto"/>
            <w:sz w:val="24"/>
            <w:szCs w:val="24"/>
          </w:rPr>
          <w:t>um</w:t>
        </w:r>
      </w:ins>
      <w:ins w:id="127" w:author="SPREV" w:date="2020-12-15T21:59:00Z">
        <w:r w:rsidR="00703CE2">
          <w:rPr>
            <w:i w:val="0"/>
            <w:color w:val="auto"/>
            <w:sz w:val="24"/>
            <w:szCs w:val="24"/>
          </w:rPr>
          <w:t xml:space="preserve">a </w:t>
        </w:r>
      </w:ins>
      <w:ins w:id="128" w:author="SPREV" w:date="2020-12-15T22:00:00Z">
        <w:r w:rsidR="00703CE2">
          <w:rPr>
            <w:i w:val="0"/>
            <w:color w:val="auto"/>
            <w:sz w:val="24"/>
            <w:szCs w:val="24"/>
          </w:rPr>
          <w:t xml:space="preserve">discussão com a DATAPREV, chegaram a um consenso que </w:t>
        </w:r>
      </w:ins>
      <w:del w:id="129" w:author="SPREV" w:date="2020-12-15T22:00:00Z">
        <w:r w:rsidR="00196741" w:rsidDel="00703CE2">
          <w:rPr>
            <w:i w:val="0"/>
            <w:color w:val="auto"/>
            <w:sz w:val="24"/>
            <w:szCs w:val="24"/>
          </w:rPr>
          <w:delText xml:space="preserve">Sobre </w:delText>
        </w:r>
      </w:del>
      <w:r w:rsidR="00196741">
        <w:rPr>
          <w:i w:val="0"/>
          <w:color w:val="auto"/>
          <w:sz w:val="24"/>
          <w:szCs w:val="24"/>
        </w:rPr>
        <w:t>o</w:t>
      </w:r>
      <w:ins w:id="130" w:author="SPREV" w:date="2020-12-15T22:00:00Z">
        <w:r w:rsidR="00703CE2">
          <w:rPr>
            <w:i w:val="0"/>
            <w:color w:val="auto"/>
            <w:sz w:val="24"/>
            <w:szCs w:val="24"/>
          </w:rPr>
          <w:t>s</w:t>
        </w:r>
      </w:ins>
      <w:r w:rsidR="004721CB">
        <w:rPr>
          <w:i w:val="0"/>
          <w:color w:val="auto"/>
          <w:sz w:val="24"/>
          <w:szCs w:val="24"/>
        </w:rPr>
        <w:t xml:space="preserve"> custo</w:t>
      </w:r>
      <w:ins w:id="131" w:author="SPREV" w:date="2020-12-15T22:00:00Z">
        <w:r w:rsidR="00703CE2">
          <w:rPr>
            <w:i w:val="0"/>
            <w:color w:val="auto"/>
            <w:sz w:val="24"/>
            <w:szCs w:val="24"/>
          </w:rPr>
          <w:t>s</w:t>
        </w:r>
      </w:ins>
      <w:r w:rsidR="004721CB">
        <w:rPr>
          <w:i w:val="0"/>
          <w:color w:val="auto"/>
          <w:sz w:val="24"/>
          <w:szCs w:val="24"/>
        </w:rPr>
        <w:t xml:space="preserve"> fixo</w:t>
      </w:r>
      <w:ins w:id="132" w:author="SPREV" w:date="2020-12-15T22:00:00Z">
        <w:r w:rsidR="00703CE2">
          <w:rPr>
            <w:i w:val="0"/>
            <w:color w:val="auto"/>
            <w:sz w:val="24"/>
            <w:szCs w:val="24"/>
          </w:rPr>
          <w:t>s</w:t>
        </w:r>
      </w:ins>
      <w:r w:rsidR="004721CB">
        <w:rPr>
          <w:i w:val="0"/>
          <w:color w:val="auto"/>
          <w:sz w:val="24"/>
          <w:szCs w:val="24"/>
        </w:rPr>
        <w:t xml:space="preserve"> dos contratos deveria</w:t>
      </w:r>
      <w:ins w:id="133" w:author="SPREV" w:date="2020-12-15T22:00:00Z">
        <w:r w:rsidR="00703CE2">
          <w:rPr>
            <w:i w:val="0"/>
            <w:color w:val="auto"/>
            <w:sz w:val="24"/>
            <w:szCs w:val="24"/>
          </w:rPr>
          <w:t>m</w:t>
        </w:r>
      </w:ins>
      <w:r w:rsidR="004721CB">
        <w:rPr>
          <w:i w:val="0"/>
          <w:color w:val="auto"/>
          <w:sz w:val="24"/>
          <w:szCs w:val="24"/>
        </w:rPr>
        <w:t xml:space="preserve"> ser r</w:t>
      </w:r>
      <w:r w:rsidR="00196741">
        <w:rPr>
          <w:i w:val="0"/>
          <w:color w:val="auto"/>
          <w:sz w:val="24"/>
          <w:szCs w:val="24"/>
        </w:rPr>
        <w:t>a</w:t>
      </w:r>
      <w:r w:rsidR="004721CB">
        <w:rPr>
          <w:i w:val="0"/>
          <w:color w:val="auto"/>
          <w:sz w:val="24"/>
          <w:szCs w:val="24"/>
        </w:rPr>
        <w:t>teado</w:t>
      </w:r>
      <w:r w:rsidR="00196741">
        <w:rPr>
          <w:i w:val="0"/>
          <w:color w:val="auto"/>
          <w:sz w:val="24"/>
          <w:szCs w:val="24"/>
        </w:rPr>
        <w:t>s</w:t>
      </w:r>
      <w:r w:rsidR="004721CB">
        <w:rPr>
          <w:i w:val="0"/>
          <w:color w:val="auto"/>
          <w:sz w:val="24"/>
          <w:szCs w:val="24"/>
        </w:rPr>
        <w:t xml:space="preserve"> entre os diversos contrat</w:t>
      </w:r>
      <w:r w:rsidR="00196741">
        <w:rPr>
          <w:i w:val="0"/>
          <w:color w:val="auto"/>
          <w:sz w:val="24"/>
          <w:szCs w:val="24"/>
        </w:rPr>
        <w:t>o</w:t>
      </w:r>
      <w:r w:rsidR="004721CB">
        <w:rPr>
          <w:i w:val="0"/>
          <w:color w:val="auto"/>
          <w:sz w:val="24"/>
          <w:szCs w:val="24"/>
        </w:rPr>
        <w:t xml:space="preserve">s que utilizam aquele custo, situação que antes não vinha acontecendo, </w:t>
      </w:r>
      <w:r w:rsidR="00196741">
        <w:rPr>
          <w:i w:val="0"/>
          <w:color w:val="auto"/>
          <w:sz w:val="24"/>
          <w:szCs w:val="24"/>
        </w:rPr>
        <w:t xml:space="preserve">explicou que </w:t>
      </w:r>
      <w:del w:id="134" w:author="SPREV" w:date="2020-12-15T22:01:00Z">
        <w:r w:rsidR="004721CB" w:rsidDel="00703CE2">
          <w:rPr>
            <w:i w:val="0"/>
            <w:color w:val="auto"/>
            <w:sz w:val="24"/>
            <w:szCs w:val="24"/>
          </w:rPr>
          <w:delText xml:space="preserve">após conversa com a DATAPREV, </w:delText>
        </w:r>
      </w:del>
      <w:r w:rsidR="004721CB">
        <w:rPr>
          <w:i w:val="0"/>
          <w:color w:val="auto"/>
          <w:sz w:val="24"/>
          <w:szCs w:val="24"/>
        </w:rPr>
        <w:t xml:space="preserve">foi decidido </w:t>
      </w:r>
      <w:del w:id="135" w:author="SPREV" w:date="2020-12-15T22:01:00Z">
        <w:r w:rsidR="004721CB" w:rsidDel="00703CE2">
          <w:rPr>
            <w:i w:val="0"/>
            <w:color w:val="auto"/>
            <w:sz w:val="24"/>
            <w:szCs w:val="24"/>
          </w:rPr>
          <w:delText>por consenso</w:delText>
        </w:r>
      </w:del>
      <w:ins w:id="136" w:author="SPREV" w:date="2020-12-15T22:01:00Z">
        <w:r w:rsidR="00703CE2">
          <w:rPr>
            <w:i w:val="0"/>
            <w:color w:val="auto"/>
            <w:sz w:val="24"/>
            <w:szCs w:val="24"/>
          </w:rPr>
          <w:t>tamb</w:t>
        </w:r>
      </w:ins>
      <w:ins w:id="137" w:author="SPREV" w:date="2020-12-15T22:02:00Z">
        <w:r w:rsidR="00703CE2">
          <w:rPr>
            <w:i w:val="0"/>
            <w:color w:val="auto"/>
            <w:sz w:val="24"/>
            <w:szCs w:val="24"/>
          </w:rPr>
          <w:t>ém</w:t>
        </w:r>
      </w:ins>
      <w:r w:rsidR="004721CB">
        <w:rPr>
          <w:i w:val="0"/>
          <w:color w:val="auto"/>
          <w:sz w:val="24"/>
          <w:szCs w:val="24"/>
        </w:rPr>
        <w:t xml:space="preserve"> </w:t>
      </w:r>
      <w:r w:rsidR="004C731E" w:rsidRPr="004C731E">
        <w:rPr>
          <w:i w:val="0"/>
          <w:color w:val="auto"/>
          <w:sz w:val="24"/>
          <w:szCs w:val="24"/>
        </w:rPr>
        <w:t xml:space="preserve">que deveria ser feito um rateio do custo fixo da plataforma previdenciária com outros contratos que utilizam a plataforma </w:t>
      </w:r>
      <w:del w:id="138" w:author="SPREV" w:date="2020-12-15T22:05:00Z">
        <w:r w:rsidR="004C731E" w:rsidRPr="004C731E" w:rsidDel="00021D09">
          <w:rPr>
            <w:i w:val="0"/>
            <w:color w:val="auto"/>
            <w:sz w:val="24"/>
            <w:szCs w:val="24"/>
          </w:rPr>
          <w:delText>previdenciária</w:delText>
        </w:r>
        <w:r w:rsidR="004C731E" w:rsidDel="00021D09">
          <w:rPr>
            <w:i w:val="0"/>
            <w:color w:val="auto"/>
            <w:sz w:val="24"/>
            <w:szCs w:val="24"/>
          </w:rPr>
          <w:delText xml:space="preserve"> </w:delText>
        </w:r>
      </w:del>
      <w:r w:rsidR="004C731E">
        <w:rPr>
          <w:i w:val="0"/>
          <w:color w:val="auto"/>
          <w:sz w:val="24"/>
          <w:szCs w:val="24"/>
        </w:rPr>
        <w:t xml:space="preserve">e, de imediato, esse rateio passou a ser usado nos contratos do </w:t>
      </w:r>
      <w:r w:rsidR="00196741">
        <w:rPr>
          <w:i w:val="0"/>
          <w:color w:val="auto"/>
          <w:sz w:val="24"/>
          <w:szCs w:val="24"/>
        </w:rPr>
        <w:t>consignado</w:t>
      </w:r>
      <w:r w:rsidR="004C731E">
        <w:rPr>
          <w:i w:val="0"/>
          <w:color w:val="auto"/>
          <w:sz w:val="24"/>
          <w:szCs w:val="24"/>
        </w:rPr>
        <w:t>, fazendo com que o custo que</w:t>
      </w:r>
      <w:r w:rsidR="00196741">
        <w:rPr>
          <w:i w:val="0"/>
          <w:color w:val="auto"/>
          <w:sz w:val="24"/>
          <w:szCs w:val="24"/>
        </w:rPr>
        <w:t>,</w:t>
      </w:r>
      <w:r w:rsidR="004C731E">
        <w:rPr>
          <w:i w:val="0"/>
          <w:color w:val="auto"/>
          <w:sz w:val="24"/>
          <w:szCs w:val="24"/>
        </w:rPr>
        <w:t xml:space="preserve"> cabe ao </w:t>
      </w:r>
      <w:r w:rsidR="00196741">
        <w:rPr>
          <w:i w:val="0"/>
          <w:color w:val="auto"/>
          <w:sz w:val="24"/>
          <w:szCs w:val="24"/>
        </w:rPr>
        <w:t>INSS,</w:t>
      </w:r>
      <w:r w:rsidR="004C731E">
        <w:rPr>
          <w:i w:val="0"/>
          <w:color w:val="auto"/>
          <w:sz w:val="24"/>
          <w:szCs w:val="24"/>
        </w:rPr>
        <w:t xml:space="preserve"> caia substancialmente. Falou </w:t>
      </w:r>
      <w:r w:rsidR="00F11ED6" w:rsidRPr="00C114E9">
        <w:rPr>
          <w:i w:val="0"/>
          <w:color w:val="auto"/>
          <w:sz w:val="24"/>
          <w:szCs w:val="24"/>
        </w:rPr>
        <w:t>que</w:t>
      </w:r>
      <w:r w:rsidR="004C731E">
        <w:rPr>
          <w:i w:val="0"/>
          <w:color w:val="auto"/>
          <w:sz w:val="24"/>
          <w:szCs w:val="24"/>
        </w:rPr>
        <w:t xml:space="preserve"> a expectativa é que para 2021, na medida em que outros contratos passem a utilizar a plataforma do INSS, as despesas com a DATAPREV sejam menores que o estimado.</w:t>
      </w:r>
      <w:r w:rsidR="00F11ED6" w:rsidRPr="00C114E9">
        <w:rPr>
          <w:i w:val="0"/>
          <w:color w:val="auto"/>
          <w:sz w:val="24"/>
          <w:szCs w:val="24"/>
        </w:rPr>
        <w:t xml:space="preserve"> </w:t>
      </w:r>
      <w:r w:rsidR="00F86CA1">
        <w:rPr>
          <w:i w:val="0"/>
          <w:color w:val="auto"/>
          <w:sz w:val="24"/>
          <w:szCs w:val="24"/>
        </w:rPr>
        <w:t xml:space="preserve">Salientou que esse novo contrato contempla </w:t>
      </w:r>
      <w:r w:rsidR="00F86CA1" w:rsidRPr="00F86CA1">
        <w:rPr>
          <w:i w:val="0"/>
          <w:color w:val="auto"/>
          <w:sz w:val="24"/>
          <w:szCs w:val="24"/>
        </w:rPr>
        <w:t xml:space="preserve">uma série de ganhos para o INSS, em relação a padrões de qualidade dos sistemas, bem como o acesso ao </w:t>
      </w:r>
      <w:r w:rsidR="00F86CA1" w:rsidRPr="00F86CA1">
        <w:rPr>
          <w:iCs/>
          <w:color w:val="auto"/>
          <w:sz w:val="24"/>
          <w:szCs w:val="24"/>
        </w:rPr>
        <w:t>Data Leak</w:t>
      </w:r>
      <w:r w:rsidR="00F86CA1" w:rsidRPr="00F86CA1">
        <w:rPr>
          <w:i w:val="0"/>
          <w:color w:val="auto"/>
          <w:sz w:val="24"/>
          <w:szCs w:val="24"/>
        </w:rPr>
        <w:t xml:space="preserve"> da</w:t>
      </w:r>
      <w:del w:id="139" w:author="SPREV" w:date="2020-12-15T22:09:00Z">
        <w:r w:rsidR="00F86CA1" w:rsidRPr="00F86CA1" w:rsidDel="00021D09">
          <w:rPr>
            <w:i w:val="0"/>
            <w:color w:val="auto"/>
            <w:sz w:val="24"/>
            <w:szCs w:val="24"/>
          </w:rPr>
          <w:delText xml:space="preserve"> nossa </w:delText>
        </w:r>
      </w:del>
      <w:ins w:id="140" w:author="SPREV" w:date="2020-12-15T22:09:00Z">
        <w:r w:rsidR="00021D09">
          <w:rPr>
            <w:i w:val="0"/>
            <w:color w:val="auto"/>
            <w:sz w:val="24"/>
            <w:szCs w:val="24"/>
          </w:rPr>
          <w:t xml:space="preserve"> </w:t>
        </w:r>
      </w:ins>
      <w:r w:rsidR="00F86CA1" w:rsidRPr="00F86CA1">
        <w:rPr>
          <w:i w:val="0"/>
          <w:color w:val="auto"/>
          <w:sz w:val="24"/>
          <w:szCs w:val="24"/>
        </w:rPr>
        <w:t xml:space="preserve">plataforma previdenciária, que vai </w:t>
      </w:r>
      <w:del w:id="141" w:author="SPREV" w:date="2020-12-15T22:09:00Z">
        <w:r w:rsidR="00F86CA1" w:rsidRPr="00F86CA1" w:rsidDel="00021D09">
          <w:rPr>
            <w:i w:val="0"/>
            <w:color w:val="auto"/>
            <w:sz w:val="24"/>
            <w:szCs w:val="24"/>
          </w:rPr>
          <w:delText xml:space="preserve">nos </w:delText>
        </w:r>
      </w:del>
      <w:r w:rsidR="00F86CA1" w:rsidRPr="00F86CA1">
        <w:rPr>
          <w:i w:val="0"/>
          <w:color w:val="auto"/>
          <w:sz w:val="24"/>
          <w:szCs w:val="24"/>
        </w:rPr>
        <w:t xml:space="preserve">permitir ter um </w:t>
      </w:r>
      <w:r w:rsidR="00F86CA1">
        <w:rPr>
          <w:i w:val="0"/>
          <w:color w:val="auto"/>
          <w:sz w:val="24"/>
          <w:szCs w:val="24"/>
        </w:rPr>
        <w:t>melhor</w:t>
      </w:r>
      <w:r w:rsidR="00F86CA1" w:rsidRPr="00F86CA1">
        <w:rPr>
          <w:i w:val="0"/>
          <w:color w:val="auto"/>
          <w:sz w:val="24"/>
          <w:szCs w:val="24"/>
        </w:rPr>
        <w:t xml:space="preserve"> monitoramento </w:t>
      </w:r>
      <w:r w:rsidR="00F86CA1">
        <w:rPr>
          <w:i w:val="0"/>
          <w:color w:val="auto"/>
          <w:sz w:val="24"/>
          <w:szCs w:val="24"/>
        </w:rPr>
        <w:t xml:space="preserve">e controle das possíveis </w:t>
      </w:r>
      <w:r w:rsidR="00F86CA1" w:rsidRPr="00F86CA1">
        <w:rPr>
          <w:i w:val="0"/>
          <w:color w:val="auto"/>
          <w:sz w:val="24"/>
          <w:szCs w:val="24"/>
        </w:rPr>
        <w:t>fraudes</w:t>
      </w:r>
      <w:r w:rsidR="00F86CA1">
        <w:rPr>
          <w:i w:val="0"/>
          <w:color w:val="auto"/>
          <w:sz w:val="24"/>
          <w:szCs w:val="24"/>
        </w:rPr>
        <w:t>, especialmente em relação ao Seguro Defeso.</w:t>
      </w:r>
      <w:r w:rsidR="009B2A50">
        <w:rPr>
          <w:i w:val="0"/>
          <w:color w:val="auto"/>
          <w:sz w:val="24"/>
          <w:szCs w:val="24"/>
        </w:rPr>
        <w:t xml:space="preserve"> Destacou como medidas de redução de despesas, a padronização dos contratos de vigilância e dos contratos de limpeza e a projeção de redução das unidades decentralizadas, além da diminuição dos gastos com recursos alocados para o combate ao COVID-19. Salientou que existe uma expectativa de recebimento de recursos através de serviços de reforma, por meio do acordo firmado com o </w:t>
      </w:r>
      <w:r w:rsidR="009B2A50" w:rsidRPr="009B2A50">
        <w:rPr>
          <w:i w:val="0"/>
          <w:color w:val="auto"/>
          <w:sz w:val="24"/>
          <w:szCs w:val="24"/>
        </w:rPr>
        <w:t xml:space="preserve">Ministério Público </w:t>
      </w:r>
      <w:r w:rsidR="009B2A50" w:rsidRPr="009B2A50">
        <w:rPr>
          <w:i w:val="0"/>
          <w:color w:val="auto"/>
          <w:sz w:val="24"/>
          <w:szCs w:val="24"/>
        </w:rPr>
        <w:lastRenderedPageBreak/>
        <w:t>Federal e</w:t>
      </w:r>
      <w:ins w:id="142" w:author="SPREV" w:date="2020-12-15T22:29:00Z">
        <w:r w:rsidR="004C7646">
          <w:rPr>
            <w:i w:val="0"/>
            <w:color w:val="auto"/>
            <w:sz w:val="24"/>
            <w:szCs w:val="24"/>
          </w:rPr>
          <w:t xml:space="preserve"> o</w:t>
        </w:r>
      </w:ins>
      <w:r w:rsidR="009B2A50" w:rsidRPr="009B2A50">
        <w:rPr>
          <w:i w:val="0"/>
          <w:color w:val="auto"/>
          <w:sz w:val="24"/>
          <w:szCs w:val="24"/>
        </w:rPr>
        <w:t xml:space="preserve"> Ministério Público do Trabalho, dentro do protocolo de intenções assina</w:t>
      </w:r>
      <w:r w:rsidR="00ED05E4">
        <w:rPr>
          <w:i w:val="0"/>
          <w:color w:val="auto"/>
          <w:sz w:val="24"/>
          <w:szCs w:val="24"/>
        </w:rPr>
        <w:t xml:space="preserve">do recentemente, </w:t>
      </w:r>
      <w:r w:rsidR="009B2A50" w:rsidRPr="009B2A50">
        <w:rPr>
          <w:i w:val="0"/>
          <w:color w:val="auto"/>
          <w:sz w:val="24"/>
          <w:szCs w:val="24"/>
        </w:rPr>
        <w:t xml:space="preserve">para reabertura das agências com </w:t>
      </w:r>
      <w:r w:rsidR="00ED05E4">
        <w:rPr>
          <w:i w:val="0"/>
          <w:color w:val="auto"/>
          <w:sz w:val="24"/>
          <w:szCs w:val="24"/>
        </w:rPr>
        <w:t xml:space="preserve">o </w:t>
      </w:r>
      <w:r w:rsidR="009B2A50" w:rsidRPr="009B2A50">
        <w:rPr>
          <w:i w:val="0"/>
          <w:color w:val="auto"/>
          <w:sz w:val="24"/>
          <w:szCs w:val="24"/>
        </w:rPr>
        <w:t>foco principal</w:t>
      </w:r>
      <w:r w:rsidR="00ED05E4">
        <w:rPr>
          <w:i w:val="0"/>
          <w:color w:val="auto"/>
          <w:sz w:val="24"/>
          <w:szCs w:val="24"/>
        </w:rPr>
        <w:t xml:space="preserve"> </w:t>
      </w:r>
      <w:r w:rsidR="009B2A50" w:rsidRPr="009B2A50">
        <w:rPr>
          <w:i w:val="0"/>
          <w:color w:val="auto"/>
          <w:sz w:val="24"/>
          <w:szCs w:val="24"/>
        </w:rPr>
        <w:t>na acessibilidade</w:t>
      </w:r>
      <w:r w:rsidR="00ED05E4">
        <w:rPr>
          <w:i w:val="0"/>
          <w:color w:val="auto"/>
          <w:sz w:val="24"/>
          <w:szCs w:val="24"/>
        </w:rPr>
        <w:t>. Lembrou que as despesas com o Canal 135 e com o envio de cartas aos segurados, também teve uma leve redução, devido a otimização dos procedimentos</w:t>
      </w:r>
      <w:ins w:id="143" w:author="SPREV" w:date="2020-12-15T22:33:00Z">
        <w:r w:rsidR="004C7646">
          <w:rPr>
            <w:i w:val="0"/>
            <w:color w:val="auto"/>
            <w:sz w:val="24"/>
            <w:szCs w:val="24"/>
          </w:rPr>
          <w:t>.</w:t>
        </w:r>
      </w:ins>
      <w:del w:id="144" w:author="SPREV" w:date="2020-12-15T22:33:00Z">
        <w:r w:rsidR="004F45C8" w:rsidDel="004C7646">
          <w:rPr>
            <w:i w:val="0"/>
            <w:color w:val="auto"/>
            <w:sz w:val="24"/>
            <w:szCs w:val="24"/>
          </w:rPr>
          <w:delText>, e</w:delText>
        </w:r>
      </w:del>
      <w:ins w:id="145" w:author="SPREV" w:date="2020-12-15T22:35:00Z">
        <w:r w:rsidR="004C7646">
          <w:rPr>
            <w:i w:val="0"/>
            <w:color w:val="auto"/>
            <w:sz w:val="24"/>
            <w:szCs w:val="24"/>
          </w:rPr>
          <w:t xml:space="preserve"> </w:t>
        </w:r>
        <w:r w:rsidR="004C7646" w:rsidRPr="004C7646">
          <w:rPr>
            <w:i w:val="0"/>
            <w:color w:val="auto"/>
            <w:sz w:val="24"/>
            <w:szCs w:val="24"/>
          </w:rPr>
          <w:t xml:space="preserve">Em relação aos demais itens, </w:t>
        </w:r>
        <w:r w:rsidR="004C7646">
          <w:rPr>
            <w:i w:val="0"/>
            <w:color w:val="auto"/>
            <w:sz w:val="24"/>
            <w:szCs w:val="24"/>
          </w:rPr>
          <w:t>citou o</w:t>
        </w:r>
        <w:r w:rsidR="004C7646" w:rsidRPr="004C7646">
          <w:rPr>
            <w:i w:val="0"/>
            <w:color w:val="auto"/>
            <w:sz w:val="24"/>
            <w:szCs w:val="24"/>
          </w:rPr>
          <w:t xml:space="preserve"> pequeno aumento </w:t>
        </w:r>
        <w:r w:rsidR="004C7646">
          <w:rPr>
            <w:i w:val="0"/>
            <w:color w:val="auto"/>
            <w:sz w:val="24"/>
            <w:szCs w:val="24"/>
          </w:rPr>
          <w:t xml:space="preserve">de custo com defesa judicial, </w:t>
        </w:r>
        <w:r w:rsidR="004C7646" w:rsidRPr="004C7646">
          <w:rPr>
            <w:i w:val="0"/>
            <w:color w:val="auto"/>
            <w:sz w:val="24"/>
            <w:szCs w:val="24"/>
          </w:rPr>
          <w:t>em relação a 2020, por conta das despesas de COVID</w:t>
        </w:r>
      </w:ins>
      <w:r w:rsidR="004F45C8">
        <w:rPr>
          <w:i w:val="0"/>
          <w:color w:val="auto"/>
          <w:sz w:val="24"/>
          <w:szCs w:val="24"/>
        </w:rPr>
        <w:t xml:space="preserve"> </w:t>
      </w:r>
      <w:r w:rsidR="004C7646">
        <w:rPr>
          <w:i w:val="0"/>
          <w:color w:val="auto"/>
          <w:sz w:val="24"/>
          <w:szCs w:val="24"/>
        </w:rPr>
        <w:t xml:space="preserve">Destacou </w:t>
      </w:r>
      <w:ins w:id="146" w:author="SPREV" w:date="2020-12-15T22:36:00Z">
        <w:r w:rsidR="004C7646">
          <w:rPr>
            <w:i w:val="0"/>
            <w:color w:val="auto"/>
            <w:sz w:val="24"/>
            <w:szCs w:val="24"/>
          </w:rPr>
          <w:t>que por meio de uma medida prov</w:t>
        </w:r>
      </w:ins>
      <w:ins w:id="147" w:author="SPREV" w:date="2020-12-15T22:37:00Z">
        <w:r w:rsidR="004C7646">
          <w:rPr>
            <w:i w:val="0"/>
            <w:color w:val="auto"/>
            <w:sz w:val="24"/>
            <w:szCs w:val="24"/>
          </w:rPr>
          <w:t xml:space="preserve">isória, o INSS conseguiu </w:t>
        </w:r>
      </w:ins>
      <w:r w:rsidR="004F45C8">
        <w:rPr>
          <w:i w:val="0"/>
          <w:color w:val="auto"/>
          <w:sz w:val="24"/>
          <w:szCs w:val="24"/>
        </w:rPr>
        <w:t xml:space="preserve">o valor </w:t>
      </w:r>
      <w:del w:id="148" w:author="SPREV" w:date="2020-12-15T22:37:00Z">
        <w:r w:rsidR="004F45C8" w:rsidDel="004C7646">
          <w:rPr>
            <w:i w:val="0"/>
            <w:color w:val="auto"/>
            <w:sz w:val="24"/>
            <w:szCs w:val="24"/>
          </w:rPr>
          <w:delText xml:space="preserve">recebido </w:delText>
        </w:r>
      </w:del>
      <w:r w:rsidR="004F45C8">
        <w:rPr>
          <w:i w:val="0"/>
          <w:color w:val="auto"/>
          <w:sz w:val="24"/>
          <w:szCs w:val="24"/>
        </w:rPr>
        <w:t xml:space="preserve">de R$ 87.000.000,00 para </w:t>
      </w:r>
      <w:ins w:id="149" w:author="SPREV" w:date="2020-12-15T22:39:00Z">
        <w:r w:rsidR="004C7646">
          <w:rPr>
            <w:i w:val="0"/>
            <w:color w:val="auto"/>
            <w:sz w:val="24"/>
            <w:szCs w:val="24"/>
          </w:rPr>
          <w:t>atendimento a</w:t>
        </w:r>
      </w:ins>
      <w:r w:rsidR="004F45C8">
        <w:rPr>
          <w:i w:val="0"/>
          <w:color w:val="auto"/>
          <w:sz w:val="24"/>
          <w:szCs w:val="24"/>
        </w:rPr>
        <w:t>o</w:t>
      </w:r>
      <w:ins w:id="150" w:author="SPREV" w:date="2020-12-15T22:39:00Z">
        <w:r w:rsidR="004C7646">
          <w:rPr>
            <w:i w:val="0"/>
            <w:color w:val="auto"/>
            <w:sz w:val="24"/>
            <w:szCs w:val="24"/>
          </w:rPr>
          <w:t xml:space="preserve"> protocolo, face </w:t>
        </w:r>
      </w:ins>
      <w:del w:id="151" w:author="SPREV" w:date="2020-12-15T22:39:00Z">
        <w:r w:rsidR="004F45C8" w:rsidDel="004C7646">
          <w:rPr>
            <w:i w:val="0"/>
            <w:color w:val="auto"/>
            <w:sz w:val="24"/>
            <w:szCs w:val="24"/>
          </w:rPr>
          <w:delText xml:space="preserve"> combate </w:delText>
        </w:r>
      </w:del>
      <w:r w:rsidR="004F45C8">
        <w:rPr>
          <w:i w:val="0"/>
          <w:color w:val="auto"/>
          <w:sz w:val="24"/>
          <w:szCs w:val="24"/>
        </w:rPr>
        <w:t>ao COVID-19 e a suplementação orçamentária a receber da Junta de Execução Orçamentária – JEO, no valor de R$ 156.000.000,00. Falando da proporcionalidade das despesas do INSS, destacou que todas tiveram uma redução</w:t>
      </w:r>
      <w:r w:rsidR="00E93488">
        <w:rPr>
          <w:i w:val="0"/>
          <w:color w:val="auto"/>
          <w:sz w:val="24"/>
          <w:szCs w:val="24"/>
        </w:rPr>
        <w:t>,</w:t>
      </w:r>
      <w:r w:rsidR="004F45C8">
        <w:rPr>
          <w:i w:val="0"/>
          <w:color w:val="auto"/>
          <w:sz w:val="24"/>
          <w:szCs w:val="24"/>
        </w:rPr>
        <w:t xml:space="preserve"> com destaque para a DATAPREV que consumia 44% do orçamento e, na PLOA 2021, teve esse percentual reduzido para apenas 31%. </w:t>
      </w:r>
      <w:r w:rsidR="00234BCB">
        <w:rPr>
          <w:i w:val="0"/>
          <w:color w:val="auto"/>
          <w:sz w:val="24"/>
          <w:szCs w:val="24"/>
        </w:rPr>
        <w:t xml:space="preserve">Salientou </w:t>
      </w:r>
      <w:r w:rsidR="004F45C8">
        <w:rPr>
          <w:i w:val="0"/>
          <w:color w:val="auto"/>
          <w:sz w:val="24"/>
          <w:szCs w:val="24"/>
        </w:rPr>
        <w:t xml:space="preserve">que equilibrar o orçamento é um grande desafio, </w:t>
      </w:r>
      <w:r w:rsidR="00234BCB">
        <w:rPr>
          <w:i w:val="0"/>
          <w:color w:val="auto"/>
          <w:sz w:val="24"/>
          <w:szCs w:val="24"/>
        </w:rPr>
        <w:t>e</w:t>
      </w:r>
      <w:r w:rsidR="00E93488">
        <w:rPr>
          <w:i w:val="0"/>
          <w:color w:val="auto"/>
          <w:sz w:val="24"/>
          <w:szCs w:val="24"/>
        </w:rPr>
        <w:t xml:space="preserve"> que</w:t>
      </w:r>
      <w:r w:rsidR="00234BCB">
        <w:rPr>
          <w:i w:val="0"/>
          <w:color w:val="auto"/>
          <w:sz w:val="24"/>
          <w:szCs w:val="24"/>
        </w:rPr>
        <w:t xml:space="preserve"> não é fácil</w:t>
      </w:r>
      <w:r w:rsidR="00234BCB" w:rsidRPr="00234BCB">
        <w:t xml:space="preserve"> </w:t>
      </w:r>
      <w:r w:rsidR="00234BCB" w:rsidRPr="00234BCB">
        <w:rPr>
          <w:i w:val="0"/>
          <w:color w:val="auto"/>
          <w:sz w:val="24"/>
          <w:szCs w:val="24"/>
        </w:rPr>
        <w:t xml:space="preserve">viabilizar o funcionamento do </w:t>
      </w:r>
      <w:r w:rsidR="00234BCB">
        <w:rPr>
          <w:i w:val="0"/>
          <w:color w:val="auto"/>
          <w:sz w:val="24"/>
          <w:szCs w:val="24"/>
        </w:rPr>
        <w:t xml:space="preserve">INSS, </w:t>
      </w:r>
      <w:r w:rsidR="004F45C8">
        <w:rPr>
          <w:i w:val="0"/>
          <w:color w:val="auto"/>
          <w:sz w:val="24"/>
          <w:szCs w:val="24"/>
        </w:rPr>
        <w:t>por isso</w:t>
      </w:r>
      <w:r w:rsidR="00234BCB">
        <w:rPr>
          <w:i w:val="0"/>
          <w:color w:val="auto"/>
          <w:sz w:val="24"/>
          <w:szCs w:val="24"/>
        </w:rPr>
        <w:t>,</w:t>
      </w:r>
      <w:r w:rsidR="004F45C8">
        <w:rPr>
          <w:i w:val="0"/>
          <w:color w:val="auto"/>
          <w:sz w:val="24"/>
          <w:szCs w:val="24"/>
        </w:rPr>
        <w:t xml:space="preserve"> sempre </w:t>
      </w:r>
      <w:r w:rsidR="00234BCB">
        <w:rPr>
          <w:i w:val="0"/>
          <w:color w:val="auto"/>
          <w:sz w:val="24"/>
          <w:szCs w:val="24"/>
        </w:rPr>
        <w:t xml:space="preserve">se </w:t>
      </w:r>
      <w:r w:rsidR="004F45C8">
        <w:rPr>
          <w:i w:val="0"/>
          <w:color w:val="auto"/>
          <w:sz w:val="24"/>
          <w:szCs w:val="24"/>
        </w:rPr>
        <w:t xml:space="preserve">busca encontrar soluções dentro da PLOA para evitar problemas. </w:t>
      </w:r>
      <w:r w:rsidR="00234BCB">
        <w:rPr>
          <w:i w:val="0"/>
          <w:color w:val="auto"/>
          <w:sz w:val="24"/>
          <w:szCs w:val="24"/>
        </w:rPr>
        <w:t xml:space="preserve">Por fim, lembrou </w:t>
      </w:r>
      <w:r w:rsidR="004F45C8">
        <w:rPr>
          <w:i w:val="0"/>
          <w:color w:val="auto"/>
          <w:sz w:val="24"/>
          <w:szCs w:val="24"/>
        </w:rPr>
        <w:t xml:space="preserve">que o cenário </w:t>
      </w:r>
      <w:r w:rsidR="00234BCB">
        <w:rPr>
          <w:i w:val="0"/>
          <w:color w:val="auto"/>
          <w:sz w:val="24"/>
          <w:szCs w:val="24"/>
        </w:rPr>
        <w:t xml:space="preserve">para 2021 ainda </w:t>
      </w:r>
      <w:r w:rsidR="004F45C8">
        <w:rPr>
          <w:i w:val="0"/>
          <w:color w:val="auto"/>
          <w:sz w:val="24"/>
          <w:szCs w:val="24"/>
        </w:rPr>
        <w:t>não é o ideal</w:t>
      </w:r>
      <w:r w:rsidR="00234BCB">
        <w:rPr>
          <w:i w:val="0"/>
          <w:color w:val="auto"/>
          <w:sz w:val="24"/>
          <w:szCs w:val="24"/>
        </w:rPr>
        <w:t xml:space="preserve">, pois exigirá otimização de gastos e, certamente, uma suplementação orçamentária </w:t>
      </w:r>
      <w:r w:rsidR="008D1F8D">
        <w:rPr>
          <w:i w:val="0"/>
          <w:color w:val="auto"/>
          <w:sz w:val="24"/>
          <w:szCs w:val="24"/>
        </w:rPr>
        <w:t xml:space="preserve">que irá garantir as </w:t>
      </w:r>
      <w:r w:rsidR="008D1F8D" w:rsidRPr="008D1F8D">
        <w:rPr>
          <w:i w:val="0"/>
          <w:color w:val="auto"/>
          <w:sz w:val="24"/>
          <w:szCs w:val="24"/>
        </w:rPr>
        <w:t xml:space="preserve">agências abertas com </w:t>
      </w:r>
      <w:r w:rsidR="008D1F8D">
        <w:rPr>
          <w:i w:val="0"/>
          <w:color w:val="auto"/>
          <w:sz w:val="24"/>
          <w:szCs w:val="24"/>
        </w:rPr>
        <w:t xml:space="preserve">o </w:t>
      </w:r>
      <w:r w:rsidR="008D1F8D" w:rsidRPr="008D1F8D">
        <w:rPr>
          <w:i w:val="0"/>
          <w:color w:val="auto"/>
          <w:sz w:val="24"/>
          <w:szCs w:val="24"/>
        </w:rPr>
        <w:t xml:space="preserve">funcionamento ideal, bem como o 135, </w:t>
      </w:r>
      <w:r w:rsidR="008D1F8D">
        <w:rPr>
          <w:i w:val="0"/>
          <w:color w:val="auto"/>
          <w:sz w:val="24"/>
          <w:szCs w:val="24"/>
        </w:rPr>
        <w:t xml:space="preserve">lembrando que </w:t>
      </w:r>
      <w:r w:rsidR="00234BCB">
        <w:rPr>
          <w:i w:val="0"/>
          <w:color w:val="auto"/>
          <w:sz w:val="24"/>
          <w:szCs w:val="24"/>
        </w:rPr>
        <w:t xml:space="preserve">o valor necessário </w:t>
      </w:r>
      <w:r w:rsidR="008D1F8D">
        <w:rPr>
          <w:i w:val="0"/>
          <w:color w:val="auto"/>
          <w:sz w:val="24"/>
          <w:szCs w:val="24"/>
        </w:rPr>
        <w:t xml:space="preserve">em suplementação é da ordem </w:t>
      </w:r>
      <w:r w:rsidR="00234BCB">
        <w:rPr>
          <w:i w:val="0"/>
          <w:color w:val="auto"/>
          <w:sz w:val="24"/>
          <w:szCs w:val="24"/>
        </w:rPr>
        <w:t>de R</w:t>
      </w:r>
      <w:commentRangeStart w:id="152"/>
      <w:r w:rsidR="00234BCB">
        <w:rPr>
          <w:i w:val="0"/>
          <w:color w:val="auto"/>
          <w:sz w:val="24"/>
          <w:szCs w:val="24"/>
        </w:rPr>
        <w:t>$ 387.026.390,49</w:t>
      </w:r>
      <w:commentRangeEnd w:id="152"/>
      <w:r w:rsidR="008F3A02">
        <w:rPr>
          <w:rStyle w:val="Refdecomentrio"/>
        </w:rPr>
        <w:commentReference w:id="152"/>
      </w:r>
      <w:r w:rsidR="00234BCB">
        <w:rPr>
          <w:i w:val="0"/>
          <w:color w:val="auto"/>
          <w:sz w:val="24"/>
          <w:szCs w:val="24"/>
        </w:rPr>
        <w:t xml:space="preserve">. Após a exposição o Sr. Benedito Adalberto Brunca lembrou aos conselheiros que os trabalhos da Comissão Mista de Orçamento ainda não foram abertos, por isso ainda não </w:t>
      </w:r>
      <w:del w:id="153" w:author="SPREV" w:date="2020-12-16T00:36:00Z">
        <w:r w:rsidR="00234BCB" w:rsidDel="00517DAE">
          <w:rPr>
            <w:i w:val="0"/>
            <w:color w:val="auto"/>
            <w:sz w:val="24"/>
            <w:szCs w:val="24"/>
          </w:rPr>
          <w:delText xml:space="preserve">é </w:delText>
        </w:r>
      </w:del>
      <w:ins w:id="154" w:author="SPREV" w:date="2020-12-16T00:36:00Z">
        <w:r w:rsidR="00517DAE">
          <w:rPr>
            <w:i w:val="0"/>
            <w:color w:val="auto"/>
            <w:sz w:val="24"/>
            <w:szCs w:val="24"/>
          </w:rPr>
          <w:t>foi</w:t>
        </w:r>
        <w:r w:rsidR="00517DAE">
          <w:rPr>
            <w:i w:val="0"/>
            <w:color w:val="auto"/>
            <w:sz w:val="24"/>
            <w:szCs w:val="24"/>
          </w:rPr>
          <w:t xml:space="preserve"> </w:t>
        </w:r>
      </w:ins>
      <w:r w:rsidR="00234BCB">
        <w:rPr>
          <w:i w:val="0"/>
          <w:color w:val="auto"/>
          <w:sz w:val="24"/>
          <w:szCs w:val="24"/>
        </w:rPr>
        <w:t>possível uma atuação das entidades junto ao Congresso Nacional e</w:t>
      </w:r>
      <w:ins w:id="155" w:author="SPREV" w:date="2020-12-16T00:38:00Z">
        <w:r w:rsidR="00517DAE">
          <w:rPr>
            <w:i w:val="0"/>
            <w:color w:val="auto"/>
            <w:sz w:val="24"/>
            <w:szCs w:val="24"/>
          </w:rPr>
          <w:t xml:space="preserve">, explicou que o Conselho </w:t>
        </w:r>
      </w:ins>
      <w:ins w:id="156" w:author="SPREV" w:date="2020-12-16T00:39:00Z">
        <w:r w:rsidR="00517DAE">
          <w:rPr>
            <w:i w:val="0"/>
            <w:color w:val="auto"/>
            <w:sz w:val="24"/>
            <w:szCs w:val="24"/>
          </w:rPr>
          <w:t>aproveitou a oportunidade de atualizar os membros não apenas quanto a PLOA, mas tamb</w:t>
        </w:r>
      </w:ins>
      <w:ins w:id="157" w:author="SPREV" w:date="2020-12-16T00:40:00Z">
        <w:r w:rsidR="00517DAE">
          <w:rPr>
            <w:i w:val="0"/>
            <w:color w:val="auto"/>
            <w:sz w:val="24"/>
            <w:szCs w:val="24"/>
          </w:rPr>
          <w:t>ém de apresentar os dados da finalização do contrato da DATAPREV</w:t>
        </w:r>
      </w:ins>
      <w:ins w:id="158" w:author="SPREV" w:date="2020-12-16T00:41:00Z">
        <w:r w:rsidR="00517DAE">
          <w:rPr>
            <w:i w:val="0"/>
            <w:color w:val="auto"/>
            <w:sz w:val="24"/>
            <w:szCs w:val="24"/>
          </w:rPr>
          <w:t>,</w:t>
        </w:r>
      </w:ins>
      <w:ins w:id="159" w:author="SPREV" w:date="2020-12-16T00:40:00Z">
        <w:r w:rsidR="00517DAE">
          <w:rPr>
            <w:i w:val="0"/>
            <w:color w:val="auto"/>
            <w:sz w:val="24"/>
            <w:szCs w:val="24"/>
          </w:rPr>
          <w:t xml:space="preserve"> que </w:t>
        </w:r>
      </w:ins>
      <w:ins w:id="160" w:author="SPREV" w:date="2020-12-16T00:42:00Z">
        <w:r w:rsidR="00517DAE">
          <w:rPr>
            <w:i w:val="0"/>
            <w:color w:val="auto"/>
            <w:sz w:val="24"/>
            <w:szCs w:val="24"/>
          </w:rPr>
          <w:t xml:space="preserve">por sua vez </w:t>
        </w:r>
      </w:ins>
      <w:ins w:id="161" w:author="SPREV" w:date="2020-12-16T00:40:00Z">
        <w:r w:rsidR="00517DAE">
          <w:rPr>
            <w:i w:val="0"/>
            <w:color w:val="auto"/>
            <w:sz w:val="24"/>
            <w:szCs w:val="24"/>
          </w:rPr>
          <w:t>foi o maior item</w:t>
        </w:r>
      </w:ins>
      <w:ins w:id="162" w:author="SPREV" w:date="2020-12-16T00:42:00Z">
        <w:r w:rsidR="00517DAE">
          <w:rPr>
            <w:i w:val="0"/>
            <w:color w:val="auto"/>
            <w:sz w:val="24"/>
            <w:szCs w:val="24"/>
          </w:rPr>
          <w:t xml:space="preserve"> trabalhado pelo</w:t>
        </w:r>
      </w:ins>
      <w:ins w:id="163" w:author="SPREV" w:date="2020-12-16T00:40:00Z">
        <w:r w:rsidR="00517DAE">
          <w:rPr>
            <w:i w:val="0"/>
            <w:color w:val="auto"/>
            <w:sz w:val="24"/>
            <w:szCs w:val="24"/>
          </w:rPr>
          <w:t xml:space="preserve"> INSS arduamente nos últimos meses.</w:t>
        </w:r>
      </w:ins>
      <w:del w:id="164" w:author="SPREV" w:date="2020-12-16T00:41:00Z">
        <w:r w:rsidR="00234BCB" w:rsidDel="00517DAE">
          <w:rPr>
            <w:i w:val="0"/>
            <w:color w:val="auto"/>
            <w:sz w:val="24"/>
            <w:szCs w:val="24"/>
          </w:rPr>
          <w:delText>,</w:delText>
        </w:r>
      </w:del>
      <w:r w:rsidR="00234BCB">
        <w:rPr>
          <w:i w:val="0"/>
          <w:color w:val="auto"/>
          <w:sz w:val="24"/>
          <w:szCs w:val="24"/>
        </w:rPr>
        <w:t xml:space="preserve"> </w:t>
      </w:r>
      <w:r w:rsidR="00517DAE">
        <w:rPr>
          <w:i w:val="0"/>
          <w:color w:val="auto"/>
          <w:sz w:val="24"/>
          <w:szCs w:val="24"/>
        </w:rPr>
        <w:t xml:space="preserve">Dando </w:t>
      </w:r>
      <w:r w:rsidR="00234BCB">
        <w:rPr>
          <w:i w:val="0"/>
          <w:color w:val="auto"/>
          <w:sz w:val="24"/>
          <w:szCs w:val="24"/>
        </w:rPr>
        <w:t xml:space="preserve">sequência, franqueou a palavra aos conselheiros para suas considerações e/ou esclarecimentos. De pronto, o Sr. Natal Léo parabenizou o trabalho de redução de gastos realizado pelo INSS </w:t>
      </w:r>
      <w:r w:rsidR="00227C4F">
        <w:rPr>
          <w:i w:val="0"/>
          <w:color w:val="auto"/>
          <w:sz w:val="24"/>
          <w:szCs w:val="24"/>
        </w:rPr>
        <w:t>e perguntou o que as representações podem estar fazendo para ajudar, visto que a Comissão Mista de Orçamento ainda nem foi instalada. Em resposta, o Sr. Leonardo José Rolim Guimarães</w:t>
      </w:r>
      <w:r w:rsidR="008D1F8D">
        <w:rPr>
          <w:i w:val="0"/>
          <w:color w:val="auto"/>
          <w:sz w:val="24"/>
          <w:szCs w:val="24"/>
        </w:rPr>
        <w:t xml:space="preserve"> destacou que existem outros canais</w:t>
      </w:r>
      <w:r w:rsidR="00E93488">
        <w:rPr>
          <w:i w:val="0"/>
          <w:color w:val="auto"/>
          <w:sz w:val="24"/>
          <w:szCs w:val="24"/>
        </w:rPr>
        <w:t>,</w:t>
      </w:r>
      <w:r w:rsidR="008D1F8D">
        <w:rPr>
          <w:i w:val="0"/>
          <w:color w:val="auto"/>
          <w:sz w:val="24"/>
          <w:szCs w:val="24"/>
        </w:rPr>
        <w:t xml:space="preserve"> tanto na Câmara</w:t>
      </w:r>
      <w:r w:rsidR="00E93488">
        <w:rPr>
          <w:i w:val="0"/>
          <w:color w:val="auto"/>
          <w:sz w:val="24"/>
          <w:szCs w:val="24"/>
        </w:rPr>
        <w:t>,</w:t>
      </w:r>
      <w:r w:rsidR="008D1F8D">
        <w:rPr>
          <w:i w:val="0"/>
          <w:color w:val="auto"/>
          <w:sz w:val="24"/>
          <w:szCs w:val="24"/>
        </w:rPr>
        <w:t xml:space="preserve"> como no Senado, como a Comissão </w:t>
      </w:r>
      <w:r w:rsidR="008D1F8D" w:rsidRPr="008D1F8D">
        <w:rPr>
          <w:i w:val="0"/>
          <w:color w:val="auto"/>
          <w:sz w:val="24"/>
          <w:szCs w:val="24"/>
        </w:rPr>
        <w:t>da Pessoa Idosa</w:t>
      </w:r>
      <w:r w:rsidR="008D1F8D">
        <w:rPr>
          <w:i w:val="0"/>
          <w:color w:val="auto"/>
          <w:sz w:val="24"/>
          <w:szCs w:val="24"/>
        </w:rPr>
        <w:t>,</w:t>
      </w:r>
      <w:r w:rsidR="008D1F8D" w:rsidRPr="008D1F8D">
        <w:t xml:space="preserve"> </w:t>
      </w:r>
      <w:r w:rsidR="008D1F8D" w:rsidRPr="008D1F8D">
        <w:rPr>
          <w:i w:val="0"/>
          <w:color w:val="auto"/>
          <w:sz w:val="24"/>
          <w:szCs w:val="24"/>
        </w:rPr>
        <w:t>Comissão da Pessoa com Deficiência</w:t>
      </w:r>
      <w:r w:rsidR="008D1F8D">
        <w:rPr>
          <w:i w:val="0"/>
          <w:color w:val="auto"/>
          <w:sz w:val="24"/>
          <w:szCs w:val="24"/>
        </w:rPr>
        <w:t>,</w:t>
      </w:r>
      <w:r w:rsidR="008D1F8D" w:rsidRPr="008D1F8D">
        <w:rPr>
          <w:i w:val="0"/>
          <w:color w:val="auto"/>
          <w:sz w:val="24"/>
          <w:szCs w:val="24"/>
        </w:rPr>
        <w:t xml:space="preserve"> Comissão de Assuntos Econômicos e a Comissão de Assuntos Sociais</w:t>
      </w:r>
      <w:r w:rsidR="008D1F8D">
        <w:rPr>
          <w:i w:val="0"/>
          <w:color w:val="auto"/>
          <w:sz w:val="24"/>
          <w:szCs w:val="24"/>
        </w:rPr>
        <w:t>, bem como o Relator-Geral do Orçamento</w:t>
      </w:r>
      <w:r w:rsidR="008D1F8D" w:rsidRPr="008D1F8D">
        <w:rPr>
          <w:i w:val="0"/>
          <w:color w:val="auto"/>
          <w:sz w:val="24"/>
          <w:szCs w:val="24"/>
        </w:rPr>
        <w:t xml:space="preserve"> </w:t>
      </w:r>
      <w:r w:rsidR="008D1F8D">
        <w:rPr>
          <w:i w:val="0"/>
          <w:color w:val="auto"/>
          <w:sz w:val="24"/>
          <w:szCs w:val="24"/>
        </w:rPr>
        <w:t xml:space="preserve">e o relator setorial que cuida da área de previdência e assistência. </w:t>
      </w:r>
      <w:del w:id="165" w:author="SPREV" w:date="2020-12-16T00:56:00Z">
        <w:r w:rsidR="008D1F8D" w:rsidDel="003A25F7">
          <w:rPr>
            <w:i w:val="0"/>
            <w:color w:val="auto"/>
            <w:sz w:val="24"/>
            <w:szCs w:val="24"/>
          </w:rPr>
          <w:delText>Com a palavra</w:delText>
        </w:r>
      </w:del>
      <w:ins w:id="166" w:author="SPREV" w:date="2020-12-16T00:56:00Z">
        <w:r w:rsidR="003A25F7">
          <w:rPr>
            <w:i w:val="0"/>
            <w:color w:val="auto"/>
            <w:sz w:val="24"/>
            <w:szCs w:val="24"/>
          </w:rPr>
          <w:t>Em complementação</w:t>
        </w:r>
      </w:ins>
      <w:r w:rsidR="008D1F8D">
        <w:rPr>
          <w:i w:val="0"/>
          <w:color w:val="auto"/>
          <w:sz w:val="24"/>
          <w:szCs w:val="24"/>
        </w:rPr>
        <w:t xml:space="preserve">, o Sr. Natal Léo reiterou o total apoio das centrais na busca por mais recursos e prometeu atuar incessantemente </w:t>
      </w:r>
      <w:r w:rsidR="002841C1">
        <w:rPr>
          <w:i w:val="0"/>
          <w:color w:val="auto"/>
          <w:sz w:val="24"/>
          <w:szCs w:val="24"/>
        </w:rPr>
        <w:t>n</w:t>
      </w:r>
      <w:ins w:id="167" w:author="SPREV" w:date="2020-12-16T00:56:00Z">
        <w:r w:rsidR="003A25F7">
          <w:rPr>
            <w:i w:val="0"/>
            <w:color w:val="auto"/>
            <w:sz w:val="24"/>
            <w:szCs w:val="24"/>
          </w:rPr>
          <w:t>o Congresso e n</w:t>
        </w:r>
      </w:ins>
      <w:r w:rsidR="002841C1">
        <w:rPr>
          <w:i w:val="0"/>
          <w:color w:val="auto"/>
          <w:sz w:val="24"/>
          <w:szCs w:val="24"/>
        </w:rPr>
        <w:t xml:space="preserve">as comissões citadas. Com a palavra, o Sr. Benedito Adalberto </w:t>
      </w:r>
      <w:r w:rsidR="002841C1">
        <w:rPr>
          <w:i w:val="0"/>
          <w:color w:val="auto"/>
          <w:sz w:val="24"/>
          <w:szCs w:val="24"/>
        </w:rPr>
        <w:lastRenderedPageBreak/>
        <w:t>Brunca agradeceu as palavras do Sr. Natal e destacou que é fundamental esse apoio buscando a revisão do orçamento</w:t>
      </w:r>
      <w:r w:rsidR="00956B52">
        <w:rPr>
          <w:i w:val="0"/>
          <w:color w:val="auto"/>
          <w:sz w:val="24"/>
          <w:szCs w:val="24"/>
        </w:rPr>
        <w:t xml:space="preserve">, visto que todas as centrais têm interlocução no Parlamento. Lembrou que 2020 foi um ano bastante desafiador </w:t>
      </w:r>
      <w:r w:rsidR="00E93488">
        <w:rPr>
          <w:i w:val="0"/>
          <w:color w:val="auto"/>
          <w:sz w:val="24"/>
          <w:szCs w:val="24"/>
        </w:rPr>
        <w:t xml:space="preserve">e </w:t>
      </w:r>
      <w:r w:rsidR="00956B52">
        <w:rPr>
          <w:i w:val="0"/>
          <w:color w:val="auto"/>
          <w:sz w:val="24"/>
          <w:szCs w:val="24"/>
        </w:rPr>
        <w:t>que está se encerrando em condições adequada</w:t>
      </w:r>
      <w:r w:rsidR="003C772B">
        <w:rPr>
          <w:i w:val="0"/>
          <w:color w:val="auto"/>
          <w:sz w:val="24"/>
          <w:szCs w:val="24"/>
        </w:rPr>
        <w:t xml:space="preserve">, contando com o apoio do Ministério da Economia e demais áreas do governo, sobretudo </w:t>
      </w:r>
      <w:r w:rsidR="00E93488">
        <w:rPr>
          <w:i w:val="0"/>
          <w:color w:val="auto"/>
          <w:sz w:val="24"/>
          <w:szCs w:val="24"/>
        </w:rPr>
        <w:t>n</w:t>
      </w:r>
      <w:r w:rsidR="003C772B">
        <w:rPr>
          <w:i w:val="0"/>
          <w:color w:val="auto"/>
          <w:sz w:val="24"/>
          <w:szCs w:val="24"/>
        </w:rPr>
        <w:t xml:space="preserve">a fase da Pandemia. </w:t>
      </w:r>
      <w:r w:rsidR="002841C1">
        <w:rPr>
          <w:i w:val="0"/>
          <w:color w:val="auto"/>
          <w:sz w:val="24"/>
          <w:szCs w:val="24"/>
        </w:rPr>
        <w:t>Em seguida, o Sr. Rafael Ernesto Kieckbusch parabenizou toda a equipe do INSS na pessoa do seu Presidente, Leonardo Rolim</w:t>
      </w:r>
      <w:r w:rsidR="00E93488">
        <w:rPr>
          <w:i w:val="0"/>
          <w:color w:val="auto"/>
          <w:sz w:val="24"/>
          <w:szCs w:val="24"/>
        </w:rPr>
        <w:t>,</w:t>
      </w:r>
      <w:ins w:id="168" w:author="SPREV" w:date="2020-12-16T01:15:00Z">
        <w:r w:rsidR="006C5AB8">
          <w:rPr>
            <w:i w:val="0"/>
            <w:color w:val="auto"/>
            <w:sz w:val="24"/>
            <w:szCs w:val="24"/>
          </w:rPr>
          <w:t xml:space="preserve"> </w:t>
        </w:r>
        <w:r w:rsidR="006C5AB8">
          <w:rPr>
            <w:i w:val="0"/>
            <w:color w:val="auto"/>
            <w:sz w:val="24"/>
            <w:szCs w:val="24"/>
          </w:rPr>
          <w:t xml:space="preserve">pelo </w:t>
        </w:r>
        <w:r w:rsidR="006C5AB8" w:rsidRPr="003A25F7">
          <w:rPr>
            <w:i w:val="0"/>
            <w:color w:val="auto"/>
            <w:sz w:val="24"/>
            <w:szCs w:val="24"/>
          </w:rPr>
          <w:t>rearranjo do orçamento frente a várias restrições</w:t>
        </w:r>
        <w:r w:rsidR="006C5AB8">
          <w:rPr>
            <w:i w:val="0"/>
            <w:color w:val="auto"/>
            <w:sz w:val="24"/>
            <w:szCs w:val="24"/>
          </w:rPr>
          <w:t xml:space="preserve">, Enfatizou que </w:t>
        </w:r>
        <w:r w:rsidR="006C5AB8" w:rsidRPr="003A25F7">
          <w:rPr>
            <w:i w:val="0"/>
            <w:color w:val="auto"/>
            <w:sz w:val="24"/>
            <w:szCs w:val="24"/>
          </w:rPr>
          <w:t>buscar priorizaç</w:t>
        </w:r>
      </w:ins>
      <w:ins w:id="169" w:author="SPREV" w:date="2020-12-16T01:16:00Z">
        <w:r w:rsidR="006C5AB8">
          <w:rPr>
            <w:i w:val="0"/>
            <w:color w:val="auto"/>
            <w:sz w:val="24"/>
            <w:szCs w:val="24"/>
          </w:rPr>
          <w:t>ões</w:t>
        </w:r>
      </w:ins>
      <w:ins w:id="170" w:author="SPREV" w:date="2020-12-16T01:15:00Z">
        <w:r w:rsidR="006C5AB8" w:rsidRPr="003A25F7">
          <w:rPr>
            <w:i w:val="0"/>
            <w:color w:val="auto"/>
            <w:sz w:val="24"/>
            <w:szCs w:val="24"/>
          </w:rPr>
          <w:t>, revisões de contratos, otimizações, é</w:t>
        </w:r>
        <w:r w:rsidR="006C5AB8">
          <w:rPr>
            <w:i w:val="0"/>
            <w:color w:val="auto"/>
            <w:sz w:val="24"/>
            <w:szCs w:val="24"/>
          </w:rPr>
          <w:t xml:space="preserve"> muito importante e, </w:t>
        </w:r>
        <w:r w:rsidR="006C5AB8" w:rsidRPr="003A25F7">
          <w:rPr>
            <w:i w:val="0"/>
            <w:color w:val="auto"/>
            <w:sz w:val="24"/>
            <w:szCs w:val="24"/>
          </w:rPr>
          <w:t xml:space="preserve">demonstra </w:t>
        </w:r>
        <w:r w:rsidR="006C5AB8">
          <w:rPr>
            <w:i w:val="0"/>
            <w:color w:val="auto"/>
            <w:sz w:val="24"/>
            <w:szCs w:val="24"/>
          </w:rPr>
          <w:t>o tamanho</w:t>
        </w:r>
        <w:r w:rsidR="006C5AB8" w:rsidRPr="003A25F7">
          <w:rPr>
            <w:i w:val="0"/>
            <w:color w:val="auto"/>
            <w:sz w:val="24"/>
            <w:szCs w:val="24"/>
          </w:rPr>
          <w:t xml:space="preserve"> </w:t>
        </w:r>
        <w:r w:rsidR="006C5AB8">
          <w:rPr>
            <w:i w:val="0"/>
            <w:color w:val="auto"/>
            <w:sz w:val="24"/>
            <w:szCs w:val="24"/>
          </w:rPr>
          <w:t xml:space="preserve">do </w:t>
        </w:r>
        <w:r w:rsidR="006C5AB8" w:rsidRPr="003A25F7">
          <w:rPr>
            <w:i w:val="0"/>
            <w:color w:val="auto"/>
            <w:sz w:val="24"/>
            <w:szCs w:val="24"/>
          </w:rPr>
          <w:t xml:space="preserve">desafio </w:t>
        </w:r>
        <w:r w:rsidR="006C5AB8">
          <w:rPr>
            <w:i w:val="0"/>
            <w:color w:val="auto"/>
            <w:sz w:val="24"/>
            <w:szCs w:val="24"/>
          </w:rPr>
          <w:t xml:space="preserve">na gestão do INSS. </w:t>
        </w:r>
      </w:ins>
      <w:ins w:id="171" w:author="SPREV" w:date="2020-12-16T01:16:00Z">
        <w:r w:rsidR="006C5AB8">
          <w:rPr>
            <w:i w:val="0"/>
            <w:color w:val="auto"/>
            <w:sz w:val="24"/>
            <w:szCs w:val="24"/>
          </w:rPr>
          <w:t>L</w:t>
        </w:r>
        <w:r w:rsidR="006C5AB8">
          <w:rPr>
            <w:i w:val="0"/>
            <w:color w:val="auto"/>
            <w:sz w:val="24"/>
            <w:szCs w:val="24"/>
          </w:rPr>
          <w:t>embrou que o processo de transformação digital é importante e essencial,</w:t>
        </w:r>
        <w:r w:rsidR="006C5AB8">
          <w:rPr>
            <w:i w:val="0"/>
            <w:color w:val="auto"/>
            <w:sz w:val="24"/>
            <w:szCs w:val="24"/>
          </w:rPr>
          <w:t xml:space="preserve"> </w:t>
        </w:r>
        <w:r w:rsidR="00002AAC">
          <w:rPr>
            <w:i w:val="0"/>
            <w:color w:val="auto"/>
            <w:sz w:val="24"/>
            <w:szCs w:val="24"/>
          </w:rPr>
          <w:t xml:space="preserve">e </w:t>
        </w:r>
      </w:ins>
      <w:ins w:id="172" w:author="SPREV" w:date="2020-12-16T01:15:00Z">
        <w:r w:rsidR="006C5AB8" w:rsidRPr="006C5AB8">
          <w:rPr>
            <w:i w:val="0"/>
            <w:color w:val="auto"/>
            <w:sz w:val="24"/>
            <w:szCs w:val="24"/>
          </w:rPr>
          <w:t>com a</w:t>
        </w:r>
        <w:r w:rsidR="006C5AB8">
          <w:rPr>
            <w:i w:val="0"/>
            <w:color w:val="auto"/>
            <w:sz w:val="24"/>
            <w:szCs w:val="24"/>
          </w:rPr>
          <w:t xml:space="preserve"> informatização, será possível</w:t>
        </w:r>
        <w:r w:rsidR="006C5AB8" w:rsidRPr="006C5AB8">
          <w:rPr>
            <w:i w:val="0"/>
            <w:color w:val="auto"/>
            <w:sz w:val="24"/>
            <w:szCs w:val="24"/>
          </w:rPr>
          <w:t xml:space="preserve"> otimizar custos, </w:t>
        </w:r>
        <w:r w:rsidR="006C5AB8">
          <w:rPr>
            <w:i w:val="0"/>
            <w:color w:val="auto"/>
            <w:sz w:val="24"/>
            <w:szCs w:val="24"/>
          </w:rPr>
          <w:t>como</w:t>
        </w:r>
        <w:r w:rsidR="006C5AB8" w:rsidRPr="006C5AB8">
          <w:rPr>
            <w:i w:val="0"/>
            <w:color w:val="auto"/>
            <w:sz w:val="24"/>
            <w:szCs w:val="24"/>
          </w:rPr>
          <w:t xml:space="preserve"> </w:t>
        </w:r>
        <w:r w:rsidR="006C5AB8">
          <w:rPr>
            <w:i w:val="0"/>
            <w:color w:val="auto"/>
            <w:sz w:val="24"/>
            <w:szCs w:val="24"/>
          </w:rPr>
          <w:t>a utilização do</w:t>
        </w:r>
        <w:r w:rsidR="006C5AB8" w:rsidRPr="006C5AB8">
          <w:rPr>
            <w:i w:val="0"/>
            <w:color w:val="auto"/>
            <w:sz w:val="24"/>
            <w:szCs w:val="24"/>
          </w:rPr>
          <w:t xml:space="preserve"> SMS, </w:t>
        </w:r>
        <w:r w:rsidR="006C5AB8">
          <w:rPr>
            <w:i w:val="0"/>
            <w:color w:val="auto"/>
            <w:sz w:val="24"/>
            <w:szCs w:val="24"/>
          </w:rPr>
          <w:t>em troca do envio de</w:t>
        </w:r>
        <w:r w:rsidR="006C5AB8" w:rsidRPr="006C5AB8">
          <w:rPr>
            <w:i w:val="0"/>
            <w:color w:val="auto"/>
            <w:sz w:val="24"/>
            <w:szCs w:val="24"/>
          </w:rPr>
          <w:t xml:space="preserve"> carta,</w:t>
        </w:r>
        <w:r w:rsidR="006C5AB8">
          <w:rPr>
            <w:i w:val="0"/>
            <w:color w:val="auto"/>
            <w:sz w:val="24"/>
            <w:szCs w:val="24"/>
          </w:rPr>
          <w:t xml:space="preserve"> e explicou que na ocasião </w:t>
        </w:r>
        <w:r w:rsidR="006C5AB8" w:rsidRPr="006C5AB8">
          <w:rPr>
            <w:i w:val="0"/>
            <w:color w:val="auto"/>
            <w:sz w:val="24"/>
            <w:szCs w:val="24"/>
          </w:rPr>
          <w:t xml:space="preserve">o tempo </w:t>
        </w:r>
        <w:r w:rsidR="006C5AB8">
          <w:rPr>
            <w:i w:val="0"/>
            <w:color w:val="auto"/>
            <w:sz w:val="24"/>
            <w:szCs w:val="24"/>
          </w:rPr>
          <w:t xml:space="preserve">de </w:t>
        </w:r>
        <w:r w:rsidR="006C5AB8" w:rsidRPr="006C5AB8">
          <w:rPr>
            <w:i w:val="0"/>
            <w:color w:val="auto"/>
            <w:sz w:val="24"/>
            <w:szCs w:val="24"/>
          </w:rPr>
          <w:t>resposta</w:t>
        </w:r>
        <w:r w:rsidR="006C5AB8">
          <w:rPr>
            <w:i w:val="0"/>
            <w:color w:val="auto"/>
            <w:sz w:val="24"/>
            <w:szCs w:val="24"/>
          </w:rPr>
          <w:t xml:space="preserve"> é</w:t>
        </w:r>
        <w:r w:rsidR="006C5AB8" w:rsidRPr="006C5AB8">
          <w:rPr>
            <w:i w:val="0"/>
            <w:color w:val="auto"/>
            <w:sz w:val="24"/>
            <w:szCs w:val="24"/>
          </w:rPr>
          <w:t xml:space="preserve"> mais rápida</w:t>
        </w:r>
        <w:r w:rsidR="006C5AB8">
          <w:rPr>
            <w:i w:val="0"/>
            <w:color w:val="auto"/>
            <w:sz w:val="24"/>
            <w:szCs w:val="24"/>
          </w:rPr>
          <w:t>.</w:t>
        </w:r>
      </w:ins>
      <w:r w:rsidR="002841C1">
        <w:rPr>
          <w:i w:val="0"/>
          <w:color w:val="auto"/>
          <w:sz w:val="24"/>
          <w:szCs w:val="24"/>
        </w:rPr>
        <w:t xml:space="preserve"> </w:t>
      </w:r>
      <w:del w:id="173" w:author="SPREV" w:date="2020-12-16T01:19:00Z">
        <w:r w:rsidR="002841C1" w:rsidDel="00002AAC">
          <w:rPr>
            <w:i w:val="0"/>
            <w:color w:val="auto"/>
            <w:sz w:val="24"/>
            <w:szCs w:val="24"/>
          </w:rPr>
          <w:delText xml:space="preserve">e </w:delText>
        </w:r>
      </w:del>
      <w:del w:id="174" w:author="SPREV" w:date="2020-12-16T01:16:00Z">
        <w:r w:rsidR="002841C1" w:rsidDel="006C5AB8">
          <w:rPr>
            <w:i w:val="0"/>
            <w:color w:val="auto"/>
            <w:sz w:val="24"/>
            <w:szCs w:val="24"/>
          </w:rPr>
          <w:delText xml:space="preserve">lembrou que o processo de transformação digital é importante e essencial, </w:delText>
        </w:r>
      </w:del>
      <w:ins w:id="175" w:author="SPREV" w:date="2020-12-16T01:20:00Z">
        <w:r w:rsidR="00002AAC">
          <w:rPr>
            <w:i w:val="0"/>
            <w:color w:val="auto"/>
            <w:sz w:val="24"/>
            <w:szCs w:val="24"/>
          </w:rPr>
          <w:t xml:space="preserve">Todavia, </w:t>
        </w:r>
      </w:ins>
      <w:del w:id="176" w:author="SPREV" w:date="2020-12-16T01:20:00Z">
        <w:r w:rsidR="002841C1" w:rsidDel="00002AAC">
          <w:rPr>
            <w:i w:val="0"/>
            <w:color w:val="auto"/>
            <w:sz w:val="24"/>
            <w:szCs w:val="24"/>
          </w:rPr>
          <w:delText xml:space="preserve">mas </w:delText>
        </w:r>
      </w:del>
      <w:r w:rsidR="002841C1">
        <w:rPr>
          <w:i w:val="0"/>
          <w:color w:val="auto"/>
          <w:sz w:val="24"/>
          <w:szCs w:val="24"/>
        </w:rPr>
        <w:t>alertou que é necessário observar esse processo de</w:t>
      </w:r>
      <w:r w:rsidR="002841C1" w:rsidRPr="002841C1">
        <w:t xml:space="preserve"> </w:t>
      </w:r>
      <w:r w:rsidR="002841C1" w:rsidRPr="002841C1">
        <w:rPr>
          <w:i w:val="0"/>
          <w:color w:val="auto"/>
          <w:sz w:val="24"/>
          <w:szCs w:val="24"/>
        </w:rPr>
        <w:t xml:space="preserve">transformação </w:t>
      </w:r>
      <w:del w:id="177" w:author="SPREV" w:date="2020-12-16T01:20:00Z">
        <w:r w:rsidR="002841C1" w:rsidRPr="002841C1" w:rsidDel="00002AAC">
          <w:rPr>
            <w:i w:val="0"/>
            <w:color w:val="auto"/>
            <w:sz w:val="24"/>
            <w:szCs w:val="24"/>
          </w:rPr>
          <w:delText>digital que o INSS está passando</w:delText>
        </w:r>
        <w:r w:rsidR="00E93488" w:rsidDel="00002AAC">
          <w:rPr>
            <w:i w:val="0"/>
            <w:color w:val="auto"/>
            <w:sz w:val="24"/>
            <w:szCs w:val="24"/>
          </w:rPr>
          <w:delText>,</w:delText>
        </w:r>
        <w:r w:rsidR="002841C1" w:rsidDel="00002AAC">
          <w:rPr>
            <w:i w:val="0"/>
            <w:color w:val="auto"/>
            <w:sz w:val="24"/>
            <w:szCs w:val="24"/>
          </w:rPr>
          <w:delText xml:space="preserve"> </w:delText>
        </w:r>
      </w:del>
      <w:r w:rsidR="002841C1">
        <w:rPr>
          <w:i w:val="0"/>
          <w:color w:val="auto"/>
          <w:sz w:val="24"/>
          <w:szCs w:val="24"/>
        </w:rPr>
        <w:t>para que ele possa atingir 100% da população brasileira.</w:t>
      </w:r>
      <w:r w:rsidR="003C772B">
        <w:rPr>
          <w:i w:val="0"/>
          <w:color w:val="auto"/>
          <w:sz w:val="24"/>
          <w:szCs w:val="24"/>
        </w:rPr>
        <w:t xml:space="preserve"> Fazendo uso da palavra, o Sr. Ariovaldo de Camargo </w:t>
      </w:r>
      <w:r w:rsidR="00BE0199">
        <w:rPr>
          <w:i w:val="0"/>
          <w:color w:val="auto"/>
          <w:sz w:val="24"/>
          <w:szCs w:val="24"/>
        </w:rPr>
        <w:t>reforçou o empenho das bancadas junto ao Congresso Nacional. Lembrou que foi elaborado um documento, assinado pelos conselheiros representantes das centrais sindicais</w:t>
      </w:r>
      <w:r w:rsidR="00E93488">
        <w:rPr>
          <w:i w:val="0"/>
          <w:color w:val="auto"/>
          <w:sz w:val="24"/>
          <w:szCs w:val="24"/>
        </w:rPr>
        <w:t>,</w:t>
      </w:r>
      <w:r w:rsidR="00BE0199">
        <w:rPr>
          <w:i w:val="0"/>
          <w:color w:val="auto"/>
          <w:sz w:val="24"/>
          <w:szCs w:val="24"/>
        </w:rPr>
        <w:t xml:space="preserve"> solicitando uma série de informações</w:t>
      </w:r>
      <w:r w:rsidR="00E93488">
        <w:rPr>
          <w:i w:val="0"/>
          <w:color w:val="auto"/>
          <w:sz w:val="24"/>
          <w:szCs w:val="24"/>
        </w:rPr>
        <w:t>. F</w:t>
      </w:r>
      <w:r w:rsidR="00BE0199">
        <w:rPr>
          <w:i w:val="0"/>
          <w:color w:val="auto"/>
          <w:sz w:val="24"/>
          <w:szCs w:val="24"/>
        </w:rPr>
        <w:t>alou que será elaborado um novo documento nos mesmos moldes solicitando que, na tramitação do orçamento, haja uma recomposição dos</w:t>
      </w:r>
      <w:r w:rsidR="00BE0199" w:rsidRPr="00BE0199">
        <w:t xml:space="preserve"> </w:t>
      </w:r>
      <w:r w:rsidR="00BE0199" w:rsidRPr="00BE0199">
        <w:rPr>
          <w:i w:val="0"/>
          <w:color w:val="auto"/>
          <w:sz w:val="24"/>
          <w:szCs w:val="24"/>
        </w:rPr>
        <w:t xml:space="preserve">valores necessários para que o orçamento </w:t>
      </w:r>
      <w:r w:rsidR="00BE0199">
        <w:rPr>
          <w:i w:val="0"/>
          <w:color w:val="auto"/>
          <w:sz w:val="24"/>
          <w:szCs w:val="24"/>
        </w:rPr>
        <w:t xml:space="preserve">chegue o </w:t>
      </w:r>
      <w:r w:rsidR="00BE0199" w:rsidRPr="00BE0199">
        <w:rPr>
          <w:i w:val="0"/>
          <w:color w:val="auto"/>
          <w:sz w:val="24"/>
          <w:szCs w:val="24"/>
        </w:rPr>
        <w:t xml:space="preserve">mais próximo possível </w:t>
      </w:r>
      <w:r w:rsidR="00BE0199">
        <w:rPr>
          <w:i w:val="0"/>
          <w:color w:val="auto"/>
          <w:sz w:val="24"/>
          <w:szCs w:val="24"/>
        </w:rPr>
        <w:t>do</w:t>
      </w:r>
      <w:r w:rsidR="00BE0199" w:rsidRPr="00BE0199">
        <w:rPr>
          <w:i w:val="0"/>
          <w:color w:val="auto"/>
          <w:sz w:val="24"/>
          <w:szCs w:val="24"/>
        </w:rPr>
        <w:t xml:space="preserve"> desejável</w:t>
      </w:r>
      <w:r w:rsidR="0088022B">
        <w:rPr>
          <w:i w:val="0"/>
          <w:color w:val="auto"/>
          <w:sz w:val="24"/>
          <w:szCs w:val="24"/>
        </w:rPr>
        <w:t xml:space="preserve">, visando o melhor funcionamento do INSS. Ato contínuo, o Sr. Benedito Adalberto Brunca agradeceu o empenho, declarou que o conselho está à disposição para prestar quaisquer esclarecimentos e enfatizou que a articulação das centrais facilita muito o trabalho do </w:t>
      </w:r>
      <w:r w:rsidR="0088022B" w:rsidRPr="0088022B">
        <w:rPr>
          <w:i w:val="0"/>
          <w:color w:val="auto"/>
          <w:sz w:val="24"/>
          <w:szCs w:val="24"/>
        </w:rPr>
        <w:t xml:space="preserve">governo </w:t>
      </w:r>
      <w:r w:rsidR="0088022B">
        <w:rPr>
          <w:i w:val="0"/>
          <w:color w:val="auto"/>
          <w:sz w:val="24"/>
          <w:szCs w:val="24"/>
        </w:rPr>
        <w:t xml:space="preserve">na </w:t>
      </w:r>
      <w:r w:rsidR="0088022B" w:rsidRPr="0088022B">
        <w:rPr>
          <w:i w:val="0"/>
          <w:color w:val="auto"/>
          <w:sz w:val="24"/>
          <w:szCs w:val="24"/>
        </w:rPr>
        <w:t>busca</w:t>
      </w:r>
      <w:r w:rsidR="0088022B">
        <w:rPr>
          <w:i w:val="0"/>
          <w:color w:val="auto"/>
          <w:sz w:val="24"/>
          <w:szCs w:val="24"/>
        </w:rPr>
        <w:t xml:space="preserve"> de </w:t>
      </w:r>
      <w:r w:rsidR="00002AAC" w:rsidRPr="0088022B">
        <w:rPr>
          <w:i w:val="0"/>
          <w:color w:val="auto"/>
          <w:sz w:val="24"/>
          <w:szCs w:val="24"/>
        </w:rPr>
        <w:t>soluções</w:t>
      </w:r>
      <w:r w:rsidR="00002AAC">
        <w:rPr>
          <w:i w:val="0"/>
          <w:color w:val="auto"/>
          <w:sz w:val="24"/>
          <w:szCs w:val="24"/>
        </w:rPr>
        <w:t>. Dando</w:t>
      </w:r>
      <w:r w:rsidR="0088022B">
        <w:rPr>
          <w:i w:val="0"/>
          <w:color w:val="auto"/>
          <w:sz w:val="24"/>
          <w:szCs w:val="24"/>
        </w:rPr>
        <w:t xml:space="preserve"> sequência a pauta</w:t>
      </w:r>
      <w:r w:rsidR="0088022B" w:rsidRPr="0088022B">
        <w:rPr>
          <w:i w:val="0"/>
          <w:color w:val="auto"/>
          <w:sz w:val="24"/>
          <w:szCs w:val="24"/>
        </w:rPr>
        <w:t>,</w:t>
      </w:r>
      <w:r w:rsidR="0088022B">
        <w:rPr>
          <w:i w:val="0"/>
          <w:color w:val="auto"/>
          <w:sz w:val="24"/>
          <w:szCs w:val="24"/>
        </w:rPr>
        <w:t xml:space="preserve"> </w:t>
      </w:r>
      <w:r w:rsidR="00274279">
        <w:rPr>
          <w:i w:val="0"/>
          <w:color w:val="auto"/>
          <w:sz w:val="24"/>
          <w:szCs w:val="24"/>
        </w:rPr>
        <w:t xml:space="preserve">agradeceu aos expositores e </w:t>
      </w:r>
      <w:r w:rsidR="0088022B">
        <w:rPr>
          <w:i w:val="0"/>
          <w:color w:val="auto"/>
          <w:sz w:val="24"/>
          <w:szCs w:val="24"/>
        </w:rPr>
        <w:t>instou o terceiro ponto</w:t>
      </w:r>
      <w:r w:rsidR="00E93488">
        <w:rPr>
          <w:i w:val="0"/>
          <w:color w:val="auto"/>
          <w:sz w:val="24"/>
          <w:szCs w:val="24"/>
        </w:rPr>
        <w:t xml:space="preserve"> de pauta</w:t>
      </w:r>
      <w:r w:rsidR="0088022B">
        <w:rPr>
          <w:i w:val="0"/>
          <w:color w:val="auto"/>
          <w:sz w:val="24"/>
          <w:szCs w:val="24"/>
        </w:rPr>
        <w:t xml:space="preserve">: </w:t>
      </w:r>
      <w:r w:rsidR="0088022B" w:rsidRPr="0088022B">
        <w:rPr>
          <w:i w:val="0"/>
          <w:color w:val="auto"/>
          <w:sz w:val="24"/>
          <w:szCs w:val="24"/>
        </w:rPr>
        <w:t>7ª Semana Nacional de Educação Financeira – Lançamento da Cartilha de Educação Financeira para Pessoas</w:t>
      </w:r>
      <w:r w:rsidR="00E93488">
        <w:rPr>
          <w:i w:val="0"/>
          <w:color w:val="auto"/>
          <w:sz w:val="24"/>
          <w:szCs w:val="24"/>
        </w:rPr>
        <w:t xml:space="preserve"> Idosas</w:t>
      </w:r>
      <w:r w:rsidR="0088022B" w:rsidRPr="0088022B">
        <w:rPr>
          <w:i w:val="0"/>
          <w:color w:val="auto"/>
          <w:sz w:val="24"/>
          <w:szCs w:val="24"/>
        </w:rPr>
        <w:t xml:space="preserve"> – Guia para Aposentados e Pensionistas do </w:t>
      </w:r>
      <w:r w:rsidR="0088022B">
        <w:rPr>
          <w:i w:val="0"/>
          <w:color w:val="auto"/>
          <w:sz w:val="24"/>
          <w:szCs w:val="24"/>
        </w:rPr>
        <w:t>INSS.</w:t>
      </w:r>
      <w:r w:rsidR="00274279">
        <w:rPr>
          <w:i w:val="0"/>
          <w:color w:val="auto"/>
          <w:sz w:val="24"/>
          <w:szCs w:val="24"/>
        </w:rPr>
        <w:t xml:space="preserve"> Fazendo um breve relato, o Sr. Narlon Gutierre Nogueira</w:t>
      </w:r>
      <w:r w:rsidR="001A42A5">
        <w:rPr>
          <w:i w:val="0"/>
          <w:color w:val="auto"/>
          <w:sz w:val="24"/>
          <w:szCs w:val="24"/>
        </w:rPr>
        <w:t xml:space="preserve"> falou </w:t>
      </w:r>
      <w:r w:rsidR="00274279">
        <w:rPr>
          <w:i w:val="0"/>
          <w:color w:val="auto"/>
          <w:sz w:val="24"/>
          <w:szCs w:val="24"/>
        </w:rPr>
        <w:t xml:space="preserve">que a </w:t>
      </w:r>
      <w:r w:rsidR="00274279" w:rsidRPr="0088022B">
        <w:rPr>
          <w:i w:val="0"/>
          <w:color w:val="auto"/>
          <w:sz w:val="24"/>
          <w:szCs w:val="24"/>
        </w:rPr>
        <w:t xml:space="preserve">Semana Nacional de Educação Financeira </w:t>
      </w:r>
      <w:r w:rsidR="00274279">
        <w:rPr>
          <w:i w:val="0"/>
          <w:color w:val="auto"/>
          <w:sz w:val="24"/>
          <w:szCs w:val="24"/>
        </w:rPr>
        <w:t xml:space="preserve">foi criada em 2012 através do </w:t>
      </w:r>
      <w:r w:rsidR="00C87F52">
        <w:rPr>
          <w:i w:val="0"/>
          <w:color w:val="auto"/>
          <w:sz w:val="24"/>
          <w:szCs w:val="24"/>
        </w:rPr>
        <w:t xml:space="preserve">Decreto </w:t>
      </w:r>
      <w:r w:rsidR="00274279">
        <w:rPr>
          <w:i w:val="0"/>
          <w:color w:val="auto"/>
          <w:sz w:val="24"/>
          <w:szCs w:val="24"/>
        </w:rPr>
        <w:t>nº 7.397</w:t>
      </w:r>
      <w:r w:rsidR="00E93488">
        <w:rPr>
          <w:i w:val="0"/>
          <w:color w:val="auto"/>
          <w:sz w:val="24"/>
          <w:szCs w:val="24"/>
        </w:rPr>
        <w:t>,</w:t>
      </w:r>
      <w:r w:rsidR="00274279">
        <w:rPr>
          <w:i w:val="0"/>
          <w:color w:val="auto"/>
          <w:sz w:val="24"/>
          <w:szCs w:val="24"/>
        </w:rPr>
        <w:t xml:space="preserve"> de 22 de dezembro de 2012 e revogado pelo Decreto </w:t>
      </w:r>
      <w:r w:rsidR="001A42A5">
        <w:rPr>
          <w:i w:val="0"/>
          <w:color w:val="auto"/>
          <w:sz w:val="24"/>
          <w:szCs w:val="24"/>
        </w:rPr>
        <w:t>nº 10.393</w:t>
      </w:r>
      <w:r w:rsidR="00E93488">
        <w:rPr>
          <w:i w:val="0"/>
          <w:color w:val="auto"/>
          <w:sz w:val="24"/>
          <w:szCs w:val="24"/>
        </w:rPr>
        <w:t>,</w:t>
      </w:r>
      <w:r w:rsidR="001A42A5">
        <w:rPr>
          <w:i w:val="0"/>
          <w:color w:val="auto"/>
          <w:sz w:val="24"/>
          <w:szCs w:val="24"/>
        </w:rPr>
        <w:t xml:space="preserve"> de 9 de junho de 2020</w:t>
      </w:r>
      <w:r w:rsidR="00C87F52">
        <w:rPr>
          <w:i w:val="0"/>
          <w:color w:val="auto"/>
          <w:sz w:val="24"/>
          <w:szCs w:val="24"/>
        </w:rPr>
        <w:t>,</w:t>
      </w:r>
      <w:r w:rsidR="001A42A5">
        <w:rPr>
          <w:i w:val="0"/>
          <w:color w:val="auto"/>
          <w:sz w:val="24"/>
          <w:szCs w:val="24"/>
        </w:rPr>
        <w:t xml:space="preserve"> que aprovou a </w:t>
      </w:r>
      <w:r w:rsidR="001A42A5" w:rsidRPr="001A42A5">
        <w:rPr>
          <w:i w:val="0"/>
          <w:color w:val="auto"/>
          <w:sz w:val="24"/>
          <w:szCs w:val="24"/>
        </w:rPr>
        <w:t xml:space="preserve">nova Estratégia Nacional de Educação Financeira </w:t>
      </w:r>
      <w:r w:rsidR="00E93488">
        <w:rPr>
          <w:i w:val="0"/>
          <w:color w:val="auto"/>
          <w:sz w:val="24"/>
          <w:szCs w:val="24"/>
        </w:rPr>
        <w:t>(</w:t>
      </w:r>
      <w:r w:rsidR="001A42A5" w:rsidRPr="001A42A5">
        <w:rPr>
          <w:i w:val="0"/>
          <w:color w:val="auto"/>
          <w:sz w:val="24"/>
          <w:szCs w:val="24"/>
        </w:rPr>
        <w:t>ENEF</w:t>
      </w:r>
      <w:r w:rsidR="00E93488">
        <w:rPr>
          <w:i w:val="0"/>
          <w:color w:val="auto"/>
          <w:sz w:val="24"/>
          <w:szCs w:val="24"/>
        </w:rPr>
        <w:t>)</w:t>
      </w:r>
      <w:r w:rsidR="001A42A5">
        <w:rPr>
          <w:i w:val="0"/>
          <w:color w:val="auto"/>
          <w:sz w:val="24"/>
          <w:szCs w:val="24"/>
        </w:rPr>
        <w:t xml:space="preserve">. Lembrou que na </w:t>
      </w:r>
      <w:r w:rsidR="00C87F52">
        <w:rPr>
          <w:i w:val="0"/>
          <w:color w:val="auto"/>
          <w:sz w:val="24"/>
          <w:szCs w:val="24"/>
        </w:rPr>
        <w:t xml:space="preserve">reunião nº </w:t>
      </w:r>
      <w:r w:rsidR="001A42A5">
        <w:rPr>
          <w:i w:val="0"/>
          <w:color w:val="auto"/>
          <w:sz w:val="24"/>
          <w:szCs w:val="24"/>
        </w:rPr>
        <w:t>272ª do CNPS</w:t>
      </w:r>
      <w:r w:rsidR="003C1395">
        <w:rPr>
          <w:i w:val="0"/>
          <w:color w:val="auto"/>
          <w:sz w:val="24"/>
          <w:szCs w:val="24"/>
        </w:rPr>
        <w:t xml:space="preserve">, </w:t>
      </w:r>
      <w:r w:rsidR="003C1395" w:rsidRPr="003C1395">
        <w:rPr>
          <w:i w:val="0"/>
          <w:color w:val="auto"/>
          <w:sz w:val="24"/>
          <w:szCs w:val="24"/>
        </w:rPr>
        <w:t xml:space="preserve">foi aprovada a Resolução </w:t>
      </w:r>
      <w:r w:rsidR="001A42A5" w:rsidRPr="001A42A5">
        <w:rPr>
          <w:i w:val="0"/>
          <w:color w:val="auto"/>
          <w:sz w:val="24"/>
          <w:szCs w:val="24"/>
        </w:rPr>
        <w:t>nº 1.341</w:t>
      </w:r>
      <w:r w:rsidR="00E93488">
        <w:rPr>
          <w:i w:val="0"/>
          <w:color w:val="auto"/>
          <w:sz w:val="24"/>
          <w:szCs w:val="24"/>
        </w:rPr>
        <w:t>,</w:t>
      </w:r>
      <w:r w:rsidR="003C1395">
        <w:rPr>
          <w:i w:val="0"/>
          <w:color w:val="auto"/>
          <w:sz w:val="24"/>
          <w:szCs w:val="24"/>
        </w:rPr>
        <w:t xml:space="preserve"> de 27 de agosto de 2020,</w:t>
      </w:r>
      <w:r w:rsidR="003C1395" w:rsidRPr="003C1395">
        <w:t xml:space="preserve"> </w:t>
      </w:r>
      <w:r w:rsidR="003C1395" w:rsidRPr="003C1395">
        <w:rPr>
          <w:i w:val="0"/>
          <w:color w:val="auto"/>
          <w:sz w:val="24"/>
          <w:szCs w:val="24"/>
        </w:rPr>
        <w:t>que tratou da ampliação temporária das margens do empréstimo consignado</w:t>
      </w:r>
      <w:r w:rsidR="003C1395">
        <w:rPr>
          <w:i w:val="0"/>
          <w:color w:val="auto"/>
          <w:sz w:val="24"/>
          <w:szCs w:val="24"/>
        </w:rPr>
        <w:t xml:space="preserve"> e</w:t>
      </w:r>
      <w:r w:rsidR="003C1395" w:rsidRPr="003C1395">
        <w:rPr>
          <w:i w:val="0"/>
          <w:color w:val="auto"/>
          <w:sz w:val="24"/>
          <w:szCs w:val="24"/>
        </w:rPr>
        <w:t xml:space="preserve"> das operações com cartão de crédito e</w:t>
      </w:r>
      <w:r w:rsidR="00C87F52">
        <w:rPr>
          <w:i w:val="0"/>
          <w:color w:val="auto"/>
          <w:sz w:val="24"/>
          <w:szCs w:val="24"/>
        </w:rPr>
        <w:t xml:space="preserve"> que</w:t>
      </w:r>
      <w:r w:rsidR="003C1395" w:rsidRPr="003C1395">
        <w:rPr>
          <w:i w:val="0"/>
          <w:color w:val="auto"/>
          <w:sz w:val="24"/>
          <w:szCs w:val="24"/>
        </w:rPr>
        <w:t>, a partir dessa resolução</w:t>
      </w:r>
      <w:r w:rsidR="003C1395">
        <w:rPr>
          <w:i w:val="0"/>
          <w:color w:val="auto"/>
          <w:sz w:val="24"/>
          <w:szCs w:val="24"/>
        </w:rPr>
        <w:t>,</w:t>
      </w:r>
      <w:r w:rsidR="003C1395" w:rsidRPr="003C1395">
        <w:rPr>
          <w:i w:val="0"/>
          <w:color w:val="auto"/>
          <w:sz w:val="24"/>
          <w:szCs w:val="24"/>
        </w:rPr>
        <w:t xml:space="preserve"> o governo encaminhou ao Congresso Nacional a Medida Provisória nº 1.006, do dia 1º de outubro</w:t>
      </w:r>
      <w:r w:rsidR="00C87F52">
        <w:rPr>
          <w:i w:val="0"/>
          <w:color w:val="auto"/>
          <w:sz w:val="24"/>
          <w:szCs w:val="24"/>
        </w:rPr>
        <w:t xml:space="preserve"> de 2020. Ressaltou que, na ocasião, os</w:t>
      </w:r>
      <w:r w:rsidR="00C87F52" w:rsidRPr="00C87F52">
        <w:t xml:space="preserve"> </w:t>
      </w:r>
      <w:r w:rsidR="00C87F52" w:rsidRPr="00C87F52">
        <w:rPr>
          <w:i w:val="0"/>
          <w:color w:val="auto"/>
          <w:sz w:val="24"/>
          <w:szCs w:val="24"/>
        </w:rPr>
        <w:t xml:space="preserve">representantes </w:t>
      </w:r>
      <w:r w:rsidR="00C87F52" w:rsidRPr="00C87F52">
        <w:rPr>
          <w:i w:val="0"/>
          <w:color w:val="auto"/>
          <w:sz w:val="24"/>
          <w:szCs w:val="24"/>
        </w:rPr>
        <w:lastRenderedPageBreak/>
        <w:t xml:space="preserve">dos trabalhadores, trouxeram uma preocupação com a questão do endividamento dos aposentados e pensionistas do </w:t>
      </w:r>
      <w:r w:rsidR="00C87F52">
        <w:rPr>
          <w:i w:val="0"/>
          <w:color w:val="auto"/>
          <w:sz w:val="24"/>
          <w:szCs w:val="24"/>
        </w:rPr>
        <w:t>INSS, e, partindo dessa preocupação, aproveitou-se uma iniciativa da qual a Secretaria de Previdência e</w:t>
      </w:r>
      <w:r w:rsidR="00C87F52" w:rsidRPr="00C87F52">
        <w:t xml:space="preserve"> </w:t>
      </w:r>
      <w:r w:rsidR="00C87F52" w:rsidRPr="00C87F52">
        <w:rPr>
          <w:i w:val="0"/>
          <w:color w:val="auto"/>
          <w:sz w:val="24"/>
          <w:szCs w:val="24"/>
        </w:rPr>
        <w:t xml:space="preserve">diferentes órgãos do governo federal </w:t>
      </w:r>
      <w:r w:rsidR="00C87F52">
        <w:rPr>
          <w:i w:val="0"/>
          <w:color w:val="auto"/>
          <w:sz w:val="24"/>
          <w:szCs w:val="24"/>
        </w:rPr>
        <w:t xml:space="preserve">fazem parte, chamada </w:t>
      </w:r>
      <w:r w:rsidR="00C87F52" w:rsidRPr="00C87F52">
        <w:rPr>
          <w:i w:val="0"/>
          <w:color w:val="auto"/>
          <w:sz w:val="24"/>
          <w:szCs w:val="24"/>
        </w:rPr>
        <w:t>Estratégia Nacional de Educação Financeira</w:t>
      </w:r>
      <w:r w:rsidR="00C87F52">
        <w:rPr>
          <w:i w:val="0"/>
          <w:color w:val="auto"/>
          <w:sz w:val="24"/>
          <w:szCs w:val="24"/>
        </w:rPr>
        <w:t xml:space="preserve"> </w:t>
      </w:r>
      <w:r w:rsidR="00E93488">
        <w:rPr>
          <w:i w:val="0"/>
          <w:color w:val="auto"/>
          <w:sz w:val="24"/>
          <w:szCs w:val="24"/>
        </w:rPr>
        <w:t>(</w:t>
      </w:r>
      <w:r w:rsidR="00C87F52">
        <w:rPr>
          <w:i w:val="0"/>
          <w:color w:val="auto"/>
          <w:sz w:val="24"/>
          <w:szCs w:val="24"/>
        </w:rPr>
        <w:t>ENEF</w:t>
      </w:r>
      <w:r w:rsidR="00E93488">
        <w:rPr>
          <w:i w:val="0"/>
          <w:color w:val="auto"/>
          <w:sz w:val="24"/>
          <w:szCs w:val="24"/>
        </w:rPr>
        <w:t>)</w:t>
      </w:r>
      <w:r w:rsidR="00C87F52">
        <w:rPr>
          <w:i w:val="0"/>
          <w:color w:val="auto"/>
          <w:sz w:val="24"/>
          <w:szCs w:val="24"/>
        </w:rPr>
        <w:t xml:space="preserve">, com o </w:t>
      </w:r>
      <w:r w:rsidR="00C87F52" w:rsidRPr="00C87F52">
        <w:rPr>
          <w:i w:val="0"/>
          <w:color w:val="auto"/>
          <w:sz w:val="24"/>
          <w:szCs w:val="24"/>
        </w:rPr>
        <w:t xml:space="preserve">objetivo </w:t>
      </w:r>
      <w:r w:rsidR="00C87F52">
        <w:rPr>
          <w:i w:val="0"/>
          <w:color w:val="auto"/>
          <w:sz w:val="24"/>
          <w:szCs w:val="24"/>
        </w:rPr>
        <w:t xml:space="preserve">de </w:t>
      </w:r>
      <w:r w:rsidR="00C87F52" w:rsidRPr="00C87F52">
        <w:rPr>
          <w:i w:val="0"/>
          <w:color w:val="auto"/>
          <w:sz w:val="24"/>
          <w:szCs w:val="24"/>
        </w:rPr>
        <w:t xml:space="preserve">promover a educação financeira, securitária, previdenciária e fiscal no </w:t>
      </w:r>
      <w:r w:rsidR="00C87F52" w:rsidRPr="004214EA">
        <w:rPr>
          <w:i w:val="0"/>
          <w:color w:val="auto"/>
          <w:sz w:val="24"/>
          <w:szCs w:val="24"/>
        </w:rPr>
        <w:t>país.</w:t>
      </w:r>
      <w:r w:rsidR="004214EA" w:rsidRPr="004214EA">
        <w:rPr>
          <w:i w:val="0"/>
          <w:sz w:val="24"/>
          <w:szCs w:val="24"/>
        </w:rPr>
        <w:t xml:space="preserve"> Destacou que </w:t>
      </w:r>
      <w:r w:rsidR="004214EA" w:rsidRPr="004214EA">
        <w:rPr>
          <w:i w:val="0"/>
          <w:color w:val="auto"/>
          <w:sz w:val="24"/>
          <w:szCs w:val="24"/>
        </w:rPr>
        <w:t>essa estratégia</w:t>
      </w:r>
      <w:r w:rsidR="004214EA">
        <w:rPr>
          <w:i w:val="0"/>
          <w:color w:val="auto"/>
          <w:sz w:val="24"/>
          <w:szCs w:val="24"/>
        </w:rPr>
        <w:t xml:space="preserve"> </w:t>
      </w:r>
      <w:r w:rsidR="004214EA" w:rsidRPr="004214EA">
        <w:rPr>
          <w:i w:val="0"/>
          <w:color w:val="auto"/>
          <w:sz w:val="24"/>
          <w:szCs w:val="24"/>
        </w:rPr>
        <w:t>é conduzida</w:t>
      </w:r>
      <w:r w:rsidR="004214EA">
        <w:rPr>
          <w:i w:val="0"/>
          <w:color w:val="auto"/>
          <w:sz w:val="24"/>
          <w:szCs w:val="24"/>
        </w:rPr>
        <w:t xml:space="preserve"> </w:t>
      </w:r>
      <w:r w:rsidR="004214EA" w:rsidRPr="004214EA">
        <w:rPr>
          <w:i w:val="0"/>
          <w:color w:val="auto"/>
          <w:sz w:val="24"/>
          <w:szCs w:val="24"/>
        </w:rPr>
        <w:t>por órgãos públicos que compõem o Fórum Brasileiro de Educação Financeira</w:t>
      </w:r>
      <w:r w:rsidR="004214EA">
        <w:rPr>
          <w:i w:val="0"/>
          <w:color w:val="auto"/>
          <w:sz w:val="24"/>
          <w:szCs w:val="24"/>
        </w:rPr>
        <w:t xml:space="preserve">, sendo eles: </w:t>
      </w:r>
      <w:r w:rsidR="004214EA" w:rsidRPr="004214EA">
        <w:rPr>
          <w:i w:val="0"/>
          <w:color w:val="auto"/>
          <w:sz w:val="24"/>
          <w:szCs w:val="24"/>
        </w:rPr>
        <w:t>Banco Central do Brasil; Comissão de Valores Mobiliários; SUSEP; Secretaria do Tesouro Nacional; Superintendência Nacional de Previdência Complementar (PREVIC); Secretaria Nacional do Consumidor do Ministério da Justiça; Ministério da Educação</w:t>
      </w:r>
      <w:r w:rsidR="004214EA">
        <w:rPr>
          <w:i w:val="0"/>
          <w:color w:val="auto"/>
          <w:sz w:val="24"/>
          <w:szCs w:val="24"/>
        </w:rPr>
        <w:t xml:space="preserve">, além da </w:t>
      </w:r>
      <w:r w:rsidR="004214EA" w:rsidRPr="004214EA">
        <w:rPr>
          <w:i w:val="0"/>
          <w:color w:val="auto"/>
          <w:sz w:val="24"/>
          <w:szCs w:val="24"/>
        </w:rPr>
        <w:t>Secretaria de Previdência</w:t>
      </w:r>
      <w:r w:rsidR="004214EA">
        <w:rPr>
          <w:i w:val="0"/>
          <w:color w:val="auto"/>
          <w:sz w:val="24"/>
          <w:szCs w:val="24"/>
        </w:rPr>
        <w:t>.</w:t>
      </w:r>
      <w:r w:rsidR="004214EA" w:rsidRPr="004214EA">
        <w:rPr>
          <w:i w:val="0"/>
          <w:color w:val="auto"/>
          <w:sz w:val="24"/>
          <w:szCs w:val="24"/>
        </w:rPr>
        <w:t xml:space="preserve"> </w:t>
      </w:r>
      <w:r w:rsidR="001F3BD3">
        <w:rPr>
          <w:i w:val="0"/>
          <w:color w:val="auto"/>
          <w:sz w:val="24"/>
          <w:szCs w:val="24"/>
        </w:rPr>
        <w:t xml:space="preserve">Destacou </w:t>
      </w:r>
      <w:r w:rsidR="004214EA">
        <w:rPr>
          <w:i w:val="0"/>
          <w:color w:val="auto"/>
          <w:sz w:val="24"/>
          <w:szCs w:val="24"/>
        </w:rPr>
        <w:t xml:space="preserve">que uma das </w:t>
      </w:r>
      <w:r w:rsidR="004214EA" w:rsidRPr="004214EA">
        <w:rPr>
          <w:i w:val="0"/>
          <w:color w:val="auto"/>
          <w:sz w:val="24"/>
          <w:szCs w:val="24"/>
        </w:rPr>
        <w:t>iniciativas</w:t>
      </w:r>
      <w:r w:rsidR="004214EA">
        <w:rPr>
          <w:i w:val="0"/>
          <w:color w:val="auto"/>
          <w:sz w:val="24"/>
          <w:szCs w:val="24"/>
        </w:rPr>
        <w:t xml:space="preserve"> </w:t>
      </w:r>
      <w:r w:rsidR="004214EA" w:rsidRPr="004214EA">
        <w:rPr>
          <w:i w:val="0"/>
          <w:color w:val="auto"/>
          <w:sz w:val="24"/>
          <w:szCs w:val="24"/>
        </w:rPr>
        <w:t xml:space="preserve">tradicionais é a </w:t>
      </w:r>
      <w:r w:rsidR="004214EA">
        <w:rPr>
          <w:i w:val="0"/>
          <w:color w:val="auto"/>
          <w:sz w:val="24"/>
          <w:szCs w:val="24"/>
        </w:rPr>
        <w:t xml:space="preserve">chamada: </w:t>
      </w:r>
      <w:r w:rsidR="004214EA" w:rsidRPr="004214EA">
        <w:rPr>
          <w:i w:val="0"/>
          <w:color w:val="auto"/>
          <w:sz w:val="24"/>
          <w:szCs w:val="24"/>
        </w:rPr>
        <w:t xml:space="preserve">Semana </w:t>
      </w:r>
      <w:r w:rsidR="004214EA">
        <w:rPr>
          <w:i w:val="0"/>
          <w:color w:val="auto"/>
          <w:sz w:val="24"/>
          <w:szCs w:val="24"/>
        </w:rPr>
        <w:t>Nacional de</w:t>
      </w:r>
      <w:r w:rsidR="004214EA" w:rsidRPr="004214EA">
        <w:rPr>
          <w:i w:val="0"/>
          <w:color w:val="auto"/>
          <w:sz w:val="24"/>
          <w:szCs w:val="24"/>
        </w:rPr>
        <w:t xml:space="preserve"> Educação Financeira</w:t>
      </w:r>
      <w:r w:rsidR="004214EA">
        <w:rPr>
          <w:i w:val="0"/>
          <w:color w:val="auto"/>
          <w:sz w:val="24"/>
          <w:szCs w:val="24"/>
        </w:rPr>
        <w:t>,</w:t>
      </w:r>
      <w:r w:rsidR="004214EA" w:rsidRPr="004214EA">
        <w:t xml:space="preserve"> </w:t>
      </w:r>
      <w:r w:rsidR="004214EA" w:rsidRPr="004214EA">
        <w:rPr>
          <w:i w:val="0"/>
          <w:color w:val="auto"/>
          <w:sz w:val="24"/>
          <w:szCs w:val="24"/>
        </w:rPr>
        <w:t>que</w:t>
      </w:r>
      <w:r w:rsidR="004214EA">
        <w:rPr>
          <w:i w:val="0"/>
          <w:color w:val="auto"/>
          <w:sz w:val="24"/>
          <w:szCs w:val="24"/>
        </w:rPr>
        <w:t xml:space="preserve"> </w:t>
      </w:r>
      <w:r w:rsidR="004214EA" w:rsidRPr="004214EA">
        <w:rPr>
          <w:i w:val="0"/>
          <w:color w:val="auto"/>
          <w:sz w:val="24"/>
          <w:szCs w:val="24"/>
        </w:rPr>
        <w:t xml:space="preserve">consiste </w:t>
      </w:r>
      <w:r w:rsidR="004214EA">
        <w:rPr>
          <w:i w:val="0"/>
          <w:color w:val="auto"/>
          <w:sz w:val="24"/>
          <w:szCs w:val="24"/>
        </w:rPr>
        <w:t xml:space="preserve">em </w:t>
      </w:r>
      <w:r w:rsidR="004214EA" w:rsidRPr="004214EA">
        <w:rPr>
          <w:i w:val="0"/>
          <w:color w:val="auto"/>
          <w:sz w:val="24"/>
          <w:szCs w:val="24"/>
        </w:rPr>
        <w:t xml:space="preserve">uma série de eventos que </w:t>
      </w:r>
      <w:r w:rsidR="004214EA">
        <w:rPr>
          <w:i w:val="0"/>
          <w:color w:val="auto"/>
          <w:sz w:val="24"/>
          <w:szCs w:val="24"/>
        </w:rPr>
        <w:t xml:space="preserve">buscam </w:t>
      </w:r>
      <w:r w:rsidR="004214EA" w:rsidRPr="004214EA">
        <w:rPr>
          <w:i w:val="0"/>
          <w:color w:val="auto"/>
          <w:sz w:val="24"/>
          <w:szCs w:val="24"/>
        </w:rPr>
        <w:t>fomentar</w:t>
      </w:r>
      <w:r w:rsidR="004214EA">
        <w:rPr>
          <w:i w:val="0"/>
          <w:color w:val="auto"/>
          <w:sz w:val="24"/>
          <w:szCs w:val="24"/>
        </w:rPr>
        <w:t xml:space="preserve"> e</w:t>
      </w:r>
      <w:r w:rsidR="004214EA" w:rsidRPr="004214EA">
        <w:rPr>
          <w:i w:val="0"/>
          <w:color w:val="auto"/>
          <w:sz w:val="24"/>
          <w:szCs w:val="24"/>
        </w:rPr>
        <w:t xml:space="preserve"> desenvolver a educação financeira na sociedade brasileira, para jovens, crianças</w:t>
      </w:r>
      <w:r w:rsidR="004214EA">
        <w:rPr>
          <w:i w:val="0"/>
          <w:color w:val="auto"/>
          <w:sz w:val="24"/>
          <w:szCs w:val="24"/>
        </w:rPr>
        <w:t xml:space="preserve"> e</w:t>
      </w:r>
      <w:r w:rsidR="004214EA" w:rsidRPr="004214EA">
        <w:rPr>
          <w:i w:val="0"/>
          <w:color w:val="auto"/>
          <w:sz w:val="24"/>
          <w:szCs w:val="24"/>
        </w:rPr>
        <w:t xml:space="preserve"> adultos nos diferentes aspectos</w:t>
      </w:r>
      <w:r w:rsidR="004214EA">
        <w:rPr>
          <w:i w:val="0"/>
          <w:color w:val="auto"/>
          <w:sz w:val="24"/>
          <w:szCs w:val="24"/>
        </w:rPr>
        <w:t>.</w:t>
      </w:r>
      <w:r w:rsidR="005710A3">
        <w:rPr>
          <w:i w:val="0"/>
          <w:color w:val="auto"/>
          <w:sz w:val="24"/>
          <w:szCs w:val="24"/>
        </w:rPr>
        <w:t xml:space="preserve"> Informou que a 7ª </w:t>
      </w:r>
      <w:r w:rsidR="005710A3" w:rsidRPr="005710A3">
        <w:rPr>
          <w:i w:val="0"/>
          <w:color w:val="auto"/>
          <w:sz w:val="24"/>
          <w:szCs w:val="24"/>
        </w:rPr>
        <w:t xml:space="preserve">Semana Nacional de Educação Financeira </w:t>
      </w:r>
      <w:r w:rsidR="005710A3">
        <w:rPr>
          <w:i w:val="0"/>
          <w:color w:val="auto"/>
          <w:sz w:val="24"/>
          <w:szCs w:val="24"/>
        </w:rPr>
        <w:t xml:space="preserve">ocorre no período de 23 a 29 de novembro, ocasião em que a Secretaria de Previdência fará </w:t>
      </w:r>
      <w:r w:rsidR="005710A3" w:rsidRPr="005710A3">
        <w:rPr>
          <w:iCs/>
          <w:color w:val="auto"/>
          <w:sz w:val="24"/>
          <w:szCs w:val="24"/>
        </w:rPr>
        <w:t>Lives</w:t>
      </w:r>
      <w:r w:rsidR="005710A3">
        <w:rPr>
          <w:i w:val="0"/>
          <w:color w:val="auto"/>
          <w:sz w:val="24"/>
          <w:szCs w:val="24"/>
        </w:rPr>
        <w:t xml:space="preserve"> dirigidas aos jovens, mostrando</w:t>
      </w:r>
      <w:r w:rsidR="005710A3" w:rsidRPr="005710A3">
        <w:rPr>
          <w:i w:val="0"/>
          <w:color w:val="auto"/>
          <w:sz w:val="24"/>
          <w:szCs w:val="24"/>
        </w:rPr>
        <w:t xml:space="preserve"> a importância de se desenvolver a educação previdenciária, </w:t>
      </w:r>
      <w:r w:rsidR="005710A3">
        <w:rPr>
          <w:i w:val="0"/>
          <w:color w:val="auto"/>
          <w:sz w:val="24"/>
          <w:szCs w:val="24"/>
        </w:rPr>
        <w:t xml:space="preserve">visando </w:t>
      </w:r>
      <w:ins w:id="178" w:author="SPREV" w:date="2020-12-16T01:30:00Z">
        <w:r w:rsidR="00600FFA">
          <w:rPr>
            <w:i w:val="0"/>
            <w:color w:val="auto"/>
            <w:sz w:val="24"/>
            <w:szCs w:val="24"/>
          </w:rPr>
          <w:t>a</w:t>
        </w:r>
      </w:ins>
      <w:r w:rsidR="005710A3">
        <w:rPr>
          <w:i w:val="0"/>
          <w:color w:val="auto"/>
          <w:sz w:val="24"/>
          <w:szCs w:val="24"/>
        </w:rPr>
        <w:t xml:space="preserve">o </w:t>
      </w:r>
      <w:r w:rsidR="005710A3" w:rsidRPr="005710A3">
        <w:rPr>
          <w:i w:val="0"/>
          <w:color w:val="auto"/>
          <w:sz w:val="24"/>
          <w:szCs w:val="24"/>
        </w:rPr>
        <w:t>futuro</w:t>
      </w:r>
      <w:r w:rsidR="005710A3">
        <w:rPr>
          <w:i w:val="0"/>
          <w:color w:val="auto"/>
          <w:sz w:val="24"/>
          <w:szCs w:val="24"/>
        </w:rPr>
        <w:t xml:space="preserve"> de sua aposentadoria. Destacou a parceria com a ABRAPP, SUSEP e FENAPREVI, além da </w:t>
      </w:r>
      <w:r w:rsidR="005710A3" w:rsidRPr="005710A3">
        <w:rPr>
          <w:i w:val="0"/>
          <w:color w:val="auto"/>
          <w:sz w:val="24"/>
          <w:szCs w:val="24"/>
        </w:rPr>
        <w:t>Subsecretaria do Regime de Previdência Complementar e a Subsecretaria dos Regimes Próprios de Previdência Social</w:t>
      </w:r>
      <w:r w:rsidR="005710A3">
        <w:rPr>
          <w:i w:val="0"/>
          <w:color w:val="auto"/>
          <w:sz w:val="24"/>
          <w:szCs w:val="24"/>
        </w:rPr>
        <w:t xml:space="preserve"> que</w:t>
      </w:r>
      <w:r w:rsidR="00E93488">
        <w:rPr>
          <w:i w:val="0"/>
          <w:color w:val="auto"/>
          <w:sz w:val="24"/>
          <w:szCs w:val="24"/>
        </w:rPr>
        <w:t>,</w:t>
      </w:r>
      <w:r w:rsidR="005710A3">
        <w:rPr>
          <w:i w:val="0"/>
          <w:color w:val="auto"/>
          <w:sz w:val="24"/>
          <w:szCs w:val="24"/>
        </w:rPr>
        <w:t xml:space="preserve"> abordaram assuntos vo</w:t>
      </w:r>
      <w:r w:rsidR="00E93488">
        <w:rPr>
          <w:i w:val="0"/>
          <w:color w:val="auto"/>
          <w:sz w:val="24"/>
          <w:szCs w:val="24"/>
        </w:rPr>
        <w:t>l</w:t>
      </w:r>
      <w:r w:rsidR="005710A3">
        <w:rPr>
          <w:i w:val="0"/>
          <w:color w:val="auto"/>
          <w:sz w:val="24"/>
          <w:szCs w:val="24"/>
        </w:rPr>
        <w:t xml:space="preserve">tados mais especificamente para </w:t>
      </w:r>
      <w:r w:rsidR="005710A3" w:rsidRPr="005710A3">
        <w:rPr>
          <w:i w:val="0"/>
          <w:color w:val="auto"/>
          <w:sz w:val="24"/>
          <w:szCs w:val="24"/>
        </w:rPr>
        <w:t>previdência complementar d</w:t>
      </w:r>
      <w:r w:rsidR="005710A3">
        <w:rPr>
          <w:i w:val="0"/>
          <w:color w:val="auto"/>
          <w:sz w:val="24"/>
          <w:szCs w:val="24"/>
        </w:rPr>
        <w:t>esse</w:t>
      </w:r>
      <w:r w:rsidR="005710A3" w:rsidRPr="005710A3">
        <w:rPr>
          <w:i w:val="0"/>
          <w:color w:val="auto"/>
          <w:sz w:val="24"/>
          <w:szCs w:val="24"/>
        </w:rPr>
        <w:t>s servidores</w:t>
      </w:r>
      <w:r w:rsidR="005710A3">
        <w:rPr>
          <w:i w:val="0"/>
          <w:color w:val="auto"/>
          <w:sz w:val="24"/>
          <w:szCs w:val="24"/>
        </w:rPr>
        <w:t>. Concluindo as explanações iniciais, comungou que dentro da semana ENEF</w:t>
      </w:r>
      <w:r w:rsidR="00C001B9">
        <w:rPr>
          <w:i w:val="0"/>
          <w:color w:val="auto"/>
          <w:sz w:val="24"/>
          <w:szCs w:val="24"/>
        </w:rPr>
        <w:t xml:space="preserve">, foi </w:t>
      </w:r>
      <w:r w:rsidR="00E93488">
        <w:rPr>
          <w:i w:val="0"/>
          <w:color w:val="auto"/>
          <w:sz w:val="24"/>
          <w:szCs w:val="24"/>
        </w:rPr>
        <w:t>apresentada</w:t>
      </w:r>
      <w:r w:rsidR="00C001B9">
        <w:rPr>
          <w:i w:val="0"/>
          <w:color w:val="auto"/>
          <w:sz w:val="24"/>
          <w:szCs w:val="24"/>
        </w:rPr>
        <w:t xml:space="preserve"> a </w:t>
      </w:r>
      <w:r w:rsidR="00C001B9" w:rsidRPr="00C001B9">
        <w:rPr>
          <w:i w:val="0"/>
          <w:color w:val="auto"/>
          <w:sz w:val="24"/>
          <w:szCs w:val="24"/>
        </w:rPr>
        <w:t>Cartilha de Educação Financeira para Pessoas Idosas</w:t>
      </w:r>
      <w:r w:rsidR="00C001B9">
        <w:rPr>
          <w:i w:val="0"/>
          <w:color w:val="auto"/>
          <w:sz w:val="24"/>
          <w:szCs w:val="24"/>
        </w:rPr>
        <w:t xml:space="preserve">, em resposta a solicitação dos conselheiros, no tocante a preocupação com o endividamento dos aposentados e pensionistas, chamada: </w:t>
      </w:r>
      <w:r w:rsidR="00C001B9" w:rsidRPr="00C001B9">
        <w:rPr>
          <w:i w:val="0"/>
          <w:color w:val="auto"/>
          <w:sz w:val="24"/>
          <w:szCs w:val="24"/>
        </w:rPr>
        <w:t xml:space="preserve">Guia para Aposentados e Pensionistas do </w:t>
      </w:r>
      <w:r w:rsidR="00C001B9">
        <w:rPr>
          <w:i w:val="0"/>
          <w:color w:val="auto"/>
          <w:sz w:val="24"/>
          <w:szCs w:val="24"/>
        </w:rPr>
        <w:t>INSS. Falou que a cartilha foi desenvolvida pelo ministério da Economia, através da Secretaria Especial de Previdência e Trabalho, em parceria com a</w:t>
      </w:r>
      <w:r w:rsidR="00C001B9" w:rsidRPr="00C001B9">
        <w:t xml:space="preserve"> </w:t>
      </w:r>
      <w:r w:rsidR="00C001B9" w:rsidRPr="00C001B9">
        <w:rPr>
          <w:i w:val="0"/>
          <w:color w:val="auto"/>
          <w:sz w:val="24"/>
          <w:szCs w:val="24"/>
        </w:rPr>
        <w:t>Secretaria de Previdência</w:t>
      </w:r>
      <w:r w:rsidR="00C001B9">
        <w:rPr>
          <w:i w:val="0"/>
          <w:color w:val="auto"/>
          <w:sz w:val="24"/>
          <w:szCs w:val="24"/>
        </w:rPr>
        <w:t>, Subsecretaria de Regime Geral de Previdência Social,</w:t>
      </w:r>
      <w:r w:rsidR="00C001B9" w:rsidRPr="00C001B9">
        <w:t xml:space="preserve"> </w:t>
      </w:r>
      <w:r w:rsidR="00C001B9" w:rsidRPr="00C001B9">
        <w:rPr>
          <w:i w:val="0"/>
          <w:color w:val="auto"/>
          <w:sz w:val="24"/>
          <w:szCs w:val="24"/>
        </w:rPr>
        <w:t xml:space="preserve">Coordenação-Geral de Estudos Previdenciários, </w:t>
      </w:r>
      <w:r w:rsidR="00812289">
        <w:rPr>
          <w:i w:val="0"/>
          <w:color w:val="auto"/>
          <w:sz w:val="24"/>
          <w:szCs w:val="24"/>
        </w:rPr>
        <w:t xml:space="preserve">além de servidores que trabalharam na elaboração e revisão do conteúdo. </w:t>
      </w:r>
      <w:r w:rsidR="008B74A6">
        <w:rPr>
          <w:i w:val="0"/>
          <w:color w:val="auto"/>
          <w:sz w:val="24"/>
          <w:szCs w:val="24"/>
        </w:rPr>
        <w:t xml:space="preserve">Explicou que a cartilha foi elaborada com uma linguagem de fácil compreensão, abordando </w:t>
      </w:r>
      <w:r w:rsidR="00223A6D">
        <w:rPr>
          <w:i w:val="0"/>
          <w:color w:val="auto"/>
          <w:sz w:val="24"/>
          <w:szCs w:val="24"/>
        </w:rPr>
        <w:t>uma série de dicas práticas,</w:t>
      </w:r>
      <w:r w:rsidR="008B74A6">
        <w:rPr>
          <w:i w:val="0"/>
          <w:color w:val="auto"/>
          <w:sz w:val="24"/>
          <w:szCs w:val="24"/>
        </w:rPr>
        <w:t xml:space="preserve"> como: o</w:t>
      </w:r>
      <w:r w:rsidR="008B74A6" w:rsidRPr="008B74A6">
        <w:rPr>
          <w:i w:val="0"/>
          <w:color w:val="auto"/>
          <w:sz w:val="24"/>
          <w:szCs w:val="24"/>
        </w:rPr>
        <w:t xml:space="preserve"> que é educação financeira</w:t>
      </w:r>
      <w:r w:rsidR="008B74A6">
        <w:rPr>
          <w:i w:val="0"/>
          <w:color w:val="auto"/>
          <w:sz w:val="24"/>
          <w:szCs w:val="24"/>
        </w:rPr>
        <w:t>; p</w:t>
      </w:r>
      <w:r w:rsidR="008B74A6" w:rsidRPr="008B74A6">
        <w:rPr>
          <w:i w:val="0"/>
          <w:color w:val="auto"/>
          <w:sz w:val="24"/>
          <w:szCs w:val="24"/>
        </w:rPr>
        <w:t>orque se organizar financeiramente</w:t>
      </w:r>
      <w:r w:rsidR="008B74A6">
        <w:rPr>
          <w:i w:val="0"/>
          <w:color w:val="auto"/>
          <w:sz w:val="24"/>
          <w:szCs w:val="24"/>
        </w:rPr>
        <w:t>; p</w:t>
      </w:r>
      <w:r w:rsidR="008B74A6" w:rsidRPr="008B74A6">
        <w:rPr>
          <w:i w:val="0"/>
          <w:color w:val="auto"/>
          <w:sz w:val="24"/>
          <w:szCs w:val="24"/>
        </w:rPr>
        <w:t>lanejamento</w:t>
      </w:r>
      <w:r w:rsidR="008B74A6">
        <w:rPr>
          <w:i w:val="0"/>
          <w:color w:val="auto"/>
          <w:sz w:val="24"/>
          <w:szCs w:val="24"/>
        </w:rPr>
        <w:t xml:space="preserve"> e organização do </w:t>
      </w:r>
      <w:r w:rsidR="008B74A6" w:rsidRPr="008B74A6">
        <w:rPr>
          <w:i w:val="0"/>
          <w:color w:val="auto"/>
          <w:sz w:val="24"/>
          <w:szCs w:val="24"/>
        </w:rPr>
        <w:t>orçamento</w:t>
      </w:r>
      <w:r w:rsidR="008B74A6">
        <w:rPr>
          <w:i w:val="0"/>
          <w:color w:val="auto"/>
          <w:sz w:val="24"/>
          <w:szCs w:val="24"/>
        </w:rPr>
        <w:t xml:space="preserve">; a </w:t>
      </w:r>
      <w:r w:rsidR="008B74A6" w:rsidRPr="008B74A6">
        <w:rPr>
          <w:i w:val="0"/>
          <w:color w:val="auto"/>
          <w:sz w:val="24"/>
          <w:szCs w:val="24"/>
        </w:rPr>
        <w:t>importância de poupar</w:t>
      </w:r>
      <w:r w:rsidR="008B74A6">
        <w:rPr>
          <w:i w:val="0"/>
          <w:color w:val="auto"/>
          <w:sz w:val="24"/>
          <w:szCs w:val="24"/>
        </w:rPr>
        <w:t>; o</w:t>
      </w:r>
      <w:r w:rsidR="008B74A6" w:rsidRPr="008B74A6">
        <w:rPr>
          <w:i w:val="0"/>
          <w:color w:val="auto"/>
          <w:sz w:val="24"/>
          <w:szCs w:val="24"/>
        </w:rPr>
        <w:t>nde e como economizar</w:t>
      </w:r>
      <w:r w:rsidR="008B74A6">
        <w:rPr>
          <w:i w:val="0"/>
          <w:color w:val="auto"/>
          <w:sz w:val="24"/>
          <w:szCs w:val="24"/>
        </w:rPr>
        <w:t>;</w:t>
      </w:r>
      <w:r w:rsidR="008B74A6" w:rsidRPr="008B74A6">
        <w:rPr>
          <w:i w:val="0"/>
          <w:color w:val="auto"/>
          <w:sz w:val="24"/>
          <w:szCs w:val="24"/>
        </w:rPr>
        <w:t xml:space="preserve"> </w:t>
      </w:r>
      <w:r w:rsidR="008B74A6">
        <w:rPr>
          <w:i w:val="0"/>
          <w:color w:val="auto"/>
          <w:sz w:val="24"/>
          <w:szCs w:val="24"/>
        </w:rPr>
        <w:t>d</w:t>
      </w:r>
      <w:r w:rsidR="008B74A6" w:rsidRPr="008B74A6">
        <w:rPr>
          <w:i w:val="0"/>
          <w:color w:val="auto"/>
          <w:sz w:val="24"/>
          <w:szCs w:val="24"/>
        </w:rPr>
        <w:t>ívidas e superendividamento</w:t>
      </w:r>
      <w:r w:rsidR="008B74A6">
        <w:rPr>
          <w:i w:val="0"/>
          <w:color w:val="auto"/>
          <w:sz w:val="24"/>
          <w:szCs w:val="24"/>
        </w:rPr>
        <w:t xml:space="preserve"> </w:t>
      </w:r>
      <w:r w:rsidR="00E93488">
        <w:rPr>
          <w:i w:val="0"/>
          <w:color w:val="auto"/>
          <w:sz w:val="24"/>
          <w:szCs w:val="24"/>
        </w:rPr>
        <w:t>(</w:t>
      </w:r>
      <w:r w:rsidR="008B74A6" w:rsidRPr="008B74A6">
        <w:rPr>
          <w:i w:val="0"/>
          <w:color w:val="auto"/>
          <w:sz w:val="24"/>
          <w:szCs w:val="24"/>
        </w:rPr>
        <w:t>como evitar</w:t>
      </w:r>
      <w:r w:rsidR="008B74A6">
        <w:rPr>
          <w:i w:val="0"/>
          <w:color w:val="auto"/>
          <w:sz w:val="24"/>
          <w:szCs w:val="24"/>
        </w:rPr>
        <w:t>); informações sobre em</w:t>
      </w:r>
      <w:r w:rsidR="008B74A6" w:rsidRPr="008B74A6">
        <w:rPr>
          <w:i w:val="0"/>
          <w:color w:val="auto"/>
          <w:sz w:val="24"/>
          <w:szCs w:val="24"/>
        </w:rPr>
        <w:t>préstimo consignado</w:t>
      </w:r>
      <w:r w:rsidR="008B74A6">
        <w:rPr>
          <w:i w:val="0"/>
          <w:color w:val="auto"/>
          <w:sz w:val="24"/>
          <w:szCs w:val="24"/>
        </w:rPr>
        <w:t>; como identificar golpes e fraudes; dentr</w:t>
      </w:r>
      <w:ins w:id="179" w:author="SPREV" w:date="2020-12-16T01:31:00Z">
        <w:r w:rsidR="00600FFA">
          <w:rPr>
            <w:i w:val="0"/>
            <w:color w:val="auto"/>
            <w:sz w:val="24"/>
            <w:szCs w:val="24"/>
          </w:rPr>
          <w:t>e</w:t>
        </w:r>
      </w:ins>
      <w:del w:id="180" w:author="SPREV" w:date="2020-12-16T01:31:00Z">
        <w:r w:rsidR="008B74A6" w:rsidDel="00600FFA">
          <w:rPr>
            <w:i w:val="0"/>
            <w:color w:val="auto"/>
            <w:sz w:val="24"/>
            <w:szCs w:val="24"/>
          </w:rPr>
          <w:delText>o</w:delText>
        </w:r>
      </w:del>
      <w:r w:rsidR="008B74A6">
        <w:rPr>
          <w:i w:val="0"/>
          <w:color w:val="auto"/>
          <w:sz w:val="24"/>
          <w:szCs w:val="24"/>
        </w:rPr>
        <w:t xml:space="preserve"> outros, além de várias dicas</w:t>
      </w:r>
      <w:r w:rsidR="00223A6D">
        <w:rPr>
          <w:i w:val="0"/>
          <w:color w:val="auto"/>
          <w:sz w:val="24"/>
          <w:szCs w:val="24"/>
        </w:rPr>
        <w:t xml:space="preserve"> de como economizar. Destacou</w:t>
      </w:r>
      <w:ins w:id="181" w:author="SPREV" w:date="2020-12-16T01:31:00Z">
        <w:r w:rsidR="00600FFA">
          <w:rPr>
            <w:i w:val="0"/>
            <w:color w:val="auto"/>
            <w:sz w:val="24"/>
            <w:szCs w:val="24"/>
          </w:rPr>
          <w:t xml:space="preserve"> que</w:t>
        </w:r>
      </w:ins>
      <w:r w:rsidR="00223A6D">
        <w:rPr>
          <w:i w:val="0"/>
          <w:color w:val="auto"/>
          <w:sz w:val="24"/>
          <w:szCs w:val="24"/>
        </w:rPr>
        <w:t xml:space="preserve"> a cartilha traz ainda, canais para atendimento como o 135 e informações de como solicitar o </w:t>
      </w:r>
      <w:r w:rsidR="00223A6D">
        <w:rPr>
          <w:i w:val="0"/>
          <w:color w:val="auto"/>
          <w:sz w:val="24"/>
          <w:szCs w:val="24"/>
        </w:rPr>
        <w:lastRenderedPageBreak/>
        <w:t xml:space="preserve">BPC, no caso das pessoas que não contribuíram para a Previdência Social, terminando com uma reflexão para os aposentados e pensionistas. Concluiu </w:t>
      </w:r>
      <w:r w:rsidR="00425666">
        <w:rPr>
          <w:i w:val="0"/>
          <w:color w:val="auto"/>
          <w:sz w:val="24"/>
          <w:szCs w:val="24"/>
        </w:rPr>
        <w:t xml:space="preserve">informando </w:t>
      </w:r>
      <w:r w:rsidR="00223A6D">
        <w:rPr>
          <w:i w:val="0"/>
          <w:color w:val="auto"/>
          <w:sz w:val="24"/>
          <w:szCs w:val="24"/>
        </w:rPr>
        <w:t>que o material será publicado na página da Previdência Social</w:t>
      </w:r>
      <w:r w:rsidR="00425666">
        <w:rPr>
          <w:i w:val="0"/>
          <w:color w:val="auto"/>
          <w:sz w:val="24"/>
          <w:szCs w:val="24"/>
        </w:rPr>
        <w:t>, após avaliação e sugestões enviadas pelos conselheiros,</w:t>
      </w:r>
      <w:r w:rsidR="007D3110">
        <w:rPr>
          <w:i w:val="0"/>
          <w:color w:val="auto"/>
          <w:sz w:val="24"/>
          <w:szCs w:val="24"/>
        </w:rPr>
        <w:t xml:space="preserve"> no máximo até o </w:t>
      </w:r>
      <w:r w:rsidR="00E93488">
        <w:rPr>
          <w:i w:val="0"/>
          <w:color w:val="auto"/>
          <w:sz w:val="24"/>
          <w:szCs w:val="24"/>
        </w:rPr>
        <w:t>dia 25 de dezembro de 2020</w:t>
      </w:r>
      <w:r w:rsidR="007D3110">
        <w:rPr>
          <w:i w:val="0"/>
          <w:color w:val="auto"/>
          <w:sz w:val="24"/>
          <w:szCs w:val="24"/>
        </w:rPr>
        <w:t>.</w:t>
      </w:r>
      <w:r w:rsidR="00425666">
        <w:rPr>
          <w:i w:val="0"/>
          <w:color w:val="auto"/>
          <w:sz w:val="24"/>
          <w:szCs w:val="24"/>
        </w:rPr>
        <w:t xml:space="preserve"> </w:t>
      </w:r>
      <w:r w:rsidR="007D3110">
        <w:rPr>
          <w:i w:val="0"/>
          <w:color w:val="auto"/>
          <w:sz w:val="24"/>
          <w:szCs w:val="24"/>
        </w:rPr>
        <w:t xml:space="preserve">Na sequência, o Sr. Benedito Adalberto Brunca agradeceu ao Senhor Secretário, Narlon Gutierre Nogueira pela bela exposição, salientou que, certamente, as contribuições dos conselheiros servirão para aprimorar o texto, sugeriu </w:t>
      </w:r>
      <w:r w:rsidR="00E93488">
        <w:rPr>
          <w:i w:val="0"/>
          <w:color w:val="auto"/>
          <w:sz w:val="24"/>
          <w:szCs w:val="24"/>
        </w:rPr>
        <w:t xml:space="preserve">que os conselheiros também incentivassem a </w:t>
      </w:r>
      <w:r w:rsidR="007D3110">
        <w:rPr>
          <w:i w:val="0"/>
          <w:color w:val="auto"/>
          <w:sz w:val="24"/>
          <w:szCs w:val="24"/>
        </w:rPr>
        <w:t>disponibiliza</w:t>
      </w:r>
      <w:r w:rsidR="00E93488">
        <w:rPr>
          <w:i w:val="0"/>
          <w:color w:val="auto"/>
          <w:sz w:val="24"/>
          <w:szCs w:val="24"/>
        </w:rPr>
        <w:t>ção d</w:t>
      </w:r>
      <w:r w:rsidR="007D3110">
        <w:rPr>
          <w:i w:val="0"/>
          <w:color w:val="auto"/>
          <w:sz w:val="24"/>
          <w:szCs w:val="24"/>
        </w:rPr>
        <w:t>o material nos sites das entidades</w:t>
      </w:r>
      <w:r w:rsidR="00E93488">
        <w:rPr>
          <w:i w:val="0"/>
          <w:color w:val="auto"/>
          <w:sz w:val="24"/>
          <w:szCs w:val="24"/>
        </w:rPr>
        <w:t>. Falou da importância d</w:t>
      </w:r>
      <w:r w:rsidR="007D3110">
        <w:rPr>
          <w:i w:val="0"/>
          <w:color w:val="auto"/>
          <w:sz w:val="24"/>
          <w:szCs w:val="24"/>
        </w:rPr>
        <w:t xml:space="preserve">e </w:t>
      </w:r>
      <w:r w:rsidR="007D3110" w:rsidRPr="007D3110">
        <w:rPr>
          <w:i w:val="0"/>
          <w:color w:val="auto"/>
          <w:sz w:val="24"/>
          <w:szCs w:val="24"/>
        </w:rPr>
        <w:t xml:space="preserve">trabalhar </w:t>
      </w:r>
      <w:r w:rsidR="006B3CE1">
        <w:rPr>
          <w:i w:val="0"/>
          <w:color w:val="auto"/>
          <w:sz w:val="24"/>
          <w:szCs w:val="24"/>
        </w:rPr>
        <w:t xml:space="preserve">em conjunto </w:t>
      </w:r>
      <w:r w:rsidR="007D3110" w:rsidRPr="007D3110">
        <w:rPr>
          <w:i w:val="0"/>
          <w:color w:val="auto"/>
          <w:sz w:val="24"/>
          <w:szCs w:val="24"/>
        </w:rPr>
        <w:t xml:space="preserve">com a comunicação, no sentido de </w:t>
      </w:r>
      <w:r w:rsidR="006B3CE1">
        <w:rPr>
          <w:i w:val="0"/>
          <w:color w:val="auto"/>
          <w:sz w:val="24"/>
          <w:szCs w:val="24"/>
        </w:rPr>
        <w:t>se elaborar</w:t>
      </w:r>
      <w:r w:rsidR="007D3110" w:rsidRPr="007D3110">
        <w:rPr>
          <w:i w:val="0"/>
          <w:color w:val="auto"/>
          <w:sz w:val="24"/>
          <w:szCs w:val="24"/>
        </w:rPr>
        <w:t xml:space="preserve"> artigos e divulgação </w:t>
      </w:r>
      <w:r w:rsidR="00E93488">
        <w:rPr>
          <w:i w:val="0"/>
          <w:color w:val="auto"/>
          <w:sz w:val="24"/>
          <w:szCs w:val="24"/>
        </w:rPr>
        <w:t>d</w:t>
      </w:r>
      <w:r w:rsidR="007D3110" w:rsidRPr="007D3110">
        <w:rPr>
          <w:i w:val="0"/>
          <w:color w:val="auto"/>
          <w:sz w:val="24"/>
          <w:szCs w:val="24"/>
        </w:rPr>
        <w:t xml:space="preserve">os </w:t>
      </w:r>
      <w:r w:rsidR="00F93A13">
        <w:rPr>
          <w:i w:val="0"/>
          <w:color w:val="auto"/>
          <w:sz w:val="24"/>
          <w:szCs w:val="24"/>
        </w:rPr>
        <w:t xml:space="preserve">principais </w:t>
      </w:r>
      <w:r w:rsidR="007D3110" w:rsidRPr="007D3110">
        <w:rPr>
          <w:i w:val="0"/>
          <w:color w:val="auto"/>
          <w:sz w:val="24"/>
          <w:szCs w:val="24"/>
        </w:rPr>
        <w:t>tópicos</w:t>
      </w:r>
      <w:r w:rsidR="006B3CE1">
        <w:rPr>
          <w:i w:val="0"/>
          <w:color w:val="auto"/>
          <w:sz w:val="24"/>
          <w:szCs w:val="24"/>
        </w:rPr>
        <w:t xml:space="preserve"> referentes ao tema</w:t>
      </w:r>
      <w:r w:rsidR="00F93A13">
        <w:rPr>
          <w:i w:val="0"/>
          <w:color w:val="auto"/>
          <w:sz w:val="24"/>
          <w:szCs w:val="24"/>
        </w:rPr>
        <w:t>.</w:t>
      </w:r>
      <w:r w:rsidR="00174525">
        <w:rPr>
          <w:i w:val="0"/>
          <w:color w:val="auto"/>
          <w:sz w:val="24"/>
          <w:szCs w:val="24"/>
        </w:rPr>
        <w:t xml:space="preserve"> Em sua intervenção, o Sr. Ariovaldo de Camargo parabenizou pela qualidade do conteúdo gerado, disse que a cartilha será de grande utilidade e indagou se o governo,</w:t>
      </w:r>
      <w:r w:rsidR="00174525" w:rsidRPr="00174525">
        <w:t xml:space="preserve"> </w:t>
      </w:r>
      <w:r w:rsidR="00174525" w:rsidRPr="00174525">
        <w:rPr>
          <w:i w:val="0"/>
          <w:color w:val="auto"/>
          <w:sz w:val="24"/>
          <w:szCs w:val="24"/>
        </w:rPr>
        <w:t>com a sua capacidade</w:t>
      </w:r>
      <w:r w:rsidR="00174525" w:rsidRPr="00174525">
        <w:t xml:space="preserve"> </w:t>
      </w:r>
      <w:r w:rsidR="00174525" w:rsidRPr="00174525">
        <w:rPr>
          <w:i w:val="0"/>
          <w:color w:val="auto"/>
          <w:sz w:val="24"/>
          <w:szCs w:val="24"/>
        </w:rPr>
        <w:t>de se relacionar com os grandes meios de comunicação</w:t>
      </w:r>
      <w:r w:rsidR="00174525">
        <w:rPr>
          <w:i w:val="0"/>
          <w:color w:val="auto"/>
          <w:sz w:val="24"/>
          <w:szCs w:val="24"/>
        </w:rPr>
        <w:t>, não teria como marcar um</w:t>
      </w:r>
      <w:r w:rsidR="00420895">
        <w:rPr>
          <w:i w:val="0"/>
          <w:color w:val="auto"/>
          <w:sz w:val="24"/>
          <w:szCs w:val="24"/>
        </w:rPr>
        <w:t>a</w:t>
      </w:r>
      <w:r w:rsidR="00174525">
        <w:rPr>
          <w:i w:val="0"/>
          <w:color w:val="auto"/>
          <w:sz w:val="24"/>
          <w:szCs w:val="24"/>
        </w:rPr>
        <w:t xml:space="preserve"> entrevista coletiva por ocasião do lançamento da cartilha, gerando uma grande repercussão e chamando atenção do público para a questão da necessidade do equilíbrio financeiro</w:t>
      </w:r>
      <w:r w:rsidR="00420895">
        <w:rPr>
          <w:i w:val="0"/>
          <w:color w:val="auto"/>
          <w:sz w:val="24"/>
          <w:szCs w:val="24"/>
        </w:rPr>
        <w:t>. Com a palavra, o Sr. Evandro José Morello parabenizou a iniciativa da Secretaria de Previdência, destacou a importância da cartilha na orientação de aposentados e pensionistas e alertou que, infelizmente, surgiram várias denúncias</w:t>
      </w:r>
      <w:r w:rsidR="00D30053">
        <w:rPr>
          <w:i w:val="0"/>
          <w:color w:val="auto"/>
          <w:sz w:val="24"/>
          <w:szCs w:val="24"/>
        </w:rPr>
        <w:t xml:space="preserve"> incluindo publicações em jornais,</w:t>
      </w:r>
      <w:r w:rsidR="00420895">
        <w:rPr>
          <w:i w:val="0"/>
          <w:color w:val="auto"/>
          <w:sz w:val="24"/>
          <w:szCs w:val="24"/>
        </w:rPr>
        <w:t xml:space="preserve"> de segurados do INSS</w:t>
      </w:r>
      <w:r w:rsidR="00D30053">
        <w:rPr>
          <w:i w:val="0"/>
          <w:color w:val="auto"/>
          <w:sz w:val="24"/>
          <w:szCs w:val="24"/>
        </w:rPr>
        <w:t>,</w:t>
      </w:r>
      <w:r w:rsidR="00420895">
        <w:rPr>
          <w:i w:val="0"/>
          <w:color w:val="auto"/>
          <w:sz w:val="24"/>
          <w:szCs w:val="24"/>
        </w:rPr>
        <w:t xml:space="preserve"> vítimas de golpes </w:t>
      </w:r>
      <w:r w:rsidR="00D30053">
        <w:rPr>
          <w:i w:val="0"/>
          <w:color w:val="auto"/>
          <w:sz w:val="24"/>
          <w:szCs w:val="24"/>
        </w:rPr>
        <w:t xml:space="preserve">em empréstimos consignados, ocasião em que solicitou que esses problemas sejam corrigidos. </w:t>
      </w:r>
      <w:ins w:id="182" w:author="SPREV" w:date="2020-12-16T01:50:00Z">
        <w:r w:rsidR="002D0756">
          <w:rPr>
            <w:i w:val="0"/>
            <w:color w:val="auto"/>
            <w:sz w:val="24"/>
            <w:szCs w:val="24"/>
          </w:rPr>
          <w:t>O Sr. Natal Leo sugeriu acrescentar na cartilha um tópico sobre os casos de importunação por entidades, para fazer empréstimos. Citou um exemplo em que recebeu 18 ligaç</w:t>
        </w:r>
      </w:ins>
      <w:ins w:id="183" w:author="SPREV" w:date="2020-12-16T01:51:00Z">
        <w:r w:rsidR="002D0756">
          <w:rPr>
            <w:i w:val="0"/>
            <w:color w:val="auto"/>
            <w:sz w:val="24"/>
            <w:szCs w:val="24"/>
          </w:rPr>
          <w:t>ões no mesmo dia com oferta de crédito consignado. Discorreu que em S</w:t>
        </w:r>
      </w:ins>
      <w:ins w:id="184" w:author="SPREV" w:date="2020-12-16T01:52:00Z">
        <w:r w:rsidR="002D0756">
          <w:rPr>
            <w:i w:val="0"/>
            <w:color w:val="auto"/>
            <w:sz w:val="24"/>
            <w:szCs w:val="24"/>
          </w:rPr>
          <w:t>ão Paulo tem ocorrido muitos golpes com ofertas de direito a desaposentação, o chamado “golpe da revis</w:t>
        </w:r>
      </w:ins>
      <w:ins w:id="185" w:author="SPREV" w:date="2020-12-16T01:53:00Z">
        <w:r w:rsidR="002D0756">
          <w:rPr>
            <w:i w:val="0"/>
            <w:color w:val="auto"/>
            <w:sz w:val="24"/>
            <w:szCs w:val="24"/>
          </w:rPr>
          <w:t xml:space="preserve">ão”, e enfatizou que a cartilha será interessante para tirar dúvidas da população. </w:t>
        </w:r>
      </w:ins>
      <w:r w:rsidR="00D30053">
        <w:rPr>
          <w:i w:val="0"/>
          <w:color w:val="auto"/>
          <w:sz w:val="24"/>
          <w:szCs w:val="24"/>
        </w:rPr>
        <w:t>Dando continuidade, o Sr. Benedito Adalberto Brunca falou da importância da consulta</w:t>
      </w:r>
      <w:r w:rsidR="006B3CE1">
        <w:rPr>
          <w:i w:val="0"/>
          <w:color w:val="auto"/>
          <w:sz w:val="24"/>
          <w:szCs w:val="24"/>
        </w:rPr>
        <w:t xml:space="preserve"> pública</w:t>
      </w:r>
      <w:r w:rsidR="00D30053">
        <w:rPr>
          <w:i w:val="0"/>
          <w:color w:val="auto"/>
          <w:sz w:val="24"/>
          <w:szCs w:val="24"/>
        </w:rPr>
        <w:t xml:space="preserve"> da cartilha dentro do conselho, antes da divulgação e sugeriu inserir o </w:t>
      </w:r>
      <w:r w:rsidR="006B3CE1">
        <w:rPr>
          <w:i w:val="0"/>
          <w:color w:val="auto"/>
          <w:sz w:val="24"/>
          <w:szCs w:val="24"/>
        </w:rPr>
        <w:t>serviço</w:t>
      </w:r>
      <w:r w:rsidR="00D30053">
        <w:rPr>
          <w:i w:val="0"/>
          <w:color w:val="auto"/>
          <w:sz w:val="24"/>
          <w:szCs w:val="24"/>
        </w:rPr>
        <w:t xml:space="preserve"> “Não Perturbe”</w:t>
      </w:r>
      <w:r w:rsidR="0048108A">
        <w:rPr>
          <w:i w:val="0"/>
          <w:color w:val="auto"/>
          <w:sz w:val="24"/>
          <w:szCs w:val="24"/>
        </w:rPr>
        <w:t xml:space="preserve">, que é um convênio existente junto à Secretaria Nacional do Consumidor </w:t>
      </w:r>
      <w:r w:rsidR="006B3CE1">
        <w:rPr>
          <w:i w:val="0"/>
          <w:color w:val="auto"/>
          <w:sz w:val="24"/>
          <w:szCs w:val="24"/>
        </w:rPr>
        <w:t>(</w:t>
      </w:r>
      <w:r w:rsidR="0048108A">
        <w:rPr>
          <w:i w:val="0"/>
          <w:color w:val="auto"/>
          <w:sz w:val="24"/>
          <w:szCs w:val="24"/>
        </w:rPr>
        <w:t>SENACON</w:t>
      </w:r>
      <w:r w:rsidR="006B3CE1">
        <w:rPr>
          <w:i w:val="0"/>
          <w:color w:val="auto"/>
          <w:sz w:val="24"/>
          <w:szCs w:val="24"/>
        </w:rPr>
        <w:t>)</w:t>
      </w:r>
      <w:r w:rsidR="0048108A">
        <w:rPr>
          <w:i w:val="0"/>
          <w:color w:val="auto"/>
          <w:sz w:val="24"/>
          <w:szCs w:val="24"/>
        </w:rPr>
        <w:t xml:space="preserve">. Sugeriu uma reflexão mais aprofundada com relação as dúvidas sobre </w:t>
      </w:r>
      <w:del w:id="186" w:author="SPREV" w:date="2020-12-16T01:55:00Z">
        <w:r w:rsidR="0048108A" w:rsidDel="002D0756">
          <w:rPr>
            <w:i w:val="0"/>
            <w:color w:val="auto"/>
            <w:sz w:val="24"/>
            <w:szCs w:val="24"/>
          </w:rPr>
          <w:delText>d</w:delText>
        </w:r>
      </w:del>
      <w:r w:rsidR="0048108A">
        <w:rPr>
          <w:i w:val="0"/>
          <w:color w:val="auto"/>
          <w:sz w:val="24"/>
          <w:szCs w:val="24"/>
        </w:rPr>
        <w:t xml:space="preserve">a portabilidade, porque, muitas vezes, as instituições oferecem </w:t>
      </w:r>
      <w:r w:rsidR="000C0186">
        <w:rPr>
          <w:i w:val="0"/>
          <w:color w:val="auto"/>
          <w:sz w:val="24"/>
          <w:szCs w:val="24"/>
        </w:rPr>
        <w:t>a</w:t>
      </w:r>
      <w:r w:rsidR="0048108A">
        <w:rPr>
          <w:i w:val="0"/>
          <w:color w:val="auto"/>
          <w:sz w:val="24"/>
          <w:szCs w:val="24"/>
        </w:rPr>
        <w:t xml:space="preserve"> chamad</w:t>
      </w:r>
      <w:r w:rsidR="000C0186">
        <w:rPr>
          <w:i w:val="0"/>
          <w:color w:val="auto"/>
          <w:sz w:val="24"/>
          <w:szCs w:val="24"/>
        </w:rPr>
        <w:t>a</w:t>
      </w:r>
      <w:r w:rsidR="0048108A">
        <w:rPr>
          <w:i w:val="0"/>
          <w:color w:val="auto"/>
          <w:sz w:val="24"/>
          <w:szCs w:val="24"/>
        </w:rPr>
        <w:t xml:space="preserve"> “troca com troco”, porém, muitas das vezes</w:t>
      </w:r>
      <w:r w:rsidR="000C0186">
        <w:rPr>
          <w:i w:val="0"/>
          <w:color w:val="auto"/>
          <w:sz w:val="24"/>
          <w:szCs w:val="24"/>
        </w:rPr>
        <w:t>,</w:t>
      </w:r>
      <w:r w:rsidR="0048108A">
        <w:rPr>
          <w:i w:val="0"/>
          <w:color w:val="auto"/>
          <w:sz w:val="24"/>
          <w:szCs w:val="24"/>
        </w:rPr>
        <w:t xml:space="preserve"> acabam embutindo novas taxas não necessariamente mais vantajosas.</w:t>
      </w:r>
      <w:r w:rsidR="000C0186">
        <w:rPr>
          <w:i w:val="0"/>
          <w:color w:val="auto"/>
          <w:sz w:val="24"/>
          <w:szCs w:val="24"/>
        </w:rPr>
        <w:t xml:space="preserve"> Em seguida, o Sr. Narlon Gutierre Nogueira apoio</w:t>
      </w:r>
      <w:r w:rsidR="006B3CE1">
        <w:rPr>
          <w:i w:val="0"/>
          <w:color w:val="auto"/>
          <w:sz w:val="24"/>
          <w:szCs w:val="24"/>
        </w:rPr>
        <w:t>u</w:t>
      </w:r>
      <w:r w:rsidR="000C0186">
        <w:rPr>
          <w:i w:val="0"/>
          <w:color w:val="auto"/>
          <w:sz w:val="24"/>
          <w:szCs w:val="24"/>
        </w:rPr>
        <w:t xml:space="preserve"> a sugestão dos conselheiros</w:t>
      </w:r>
      <w:r w:rsidR="006B3CE1">
        <w:rPr>
          <w:i w:val="0"/>
          <w:color w:val="auto"/>
          <w:sz w:val="24"/>
          <w:szCs w:val="24"/>
        </w:rPr>
        <w:t>,</w:t>
      </w:r>
      <w:r w:rsidR="000C0186">
        <w:rPr>
          <w:i w:val="0"/>
          <w:color w:val="auto"/>
          <w:sz w:val="24"/>
          <w:szCs w:val="24"/>
        </w:rPr>
        <w:t xml:space="preserve"> ao sugerirem uma ampla divulgação nos meios de comunicação e solicitou que as entidades também fizessem a veiculação da cartilha, visto que também têm acesso ao</w:t>
      </w:r>
      <w:r w:rsidR="00C0465C">
        <w:rPr>
          <w:i w:val="0"/>
          <w:color w:val="auto"/>
          <w:sz w:val="24"/>
          <w:szCs w:val="24"/>
        </w:rPr>
        <w:t>s</w:t>
      </w:r>
      <w:r w:rsidR="000C0186">
        <w:rPr>
          <w:i w:val="0"/>
          <w:color w:val="auto"/>
          <w:sz w:val="24"/>
          <w:szCs w:val="24"/>
        </w:rPr>
        <w:t xml:space="preserve"> meios de comunicação. </w:t>
      </w:r>
      <w:r w:rsidR="00C0465C">
        <w:rPr>
          <w:i w:val="0"/>
          <w:color w:val="auto"/>
          <w:sz w:val="24"/>
          <w:szCs w:val="24"/>
        </w:rPr>
        <w:t>I</w:t>
      </w:r>
      <w:r w:rsidR="000C0186">
        <w:rPr>
          <w:i w:val="0"/>
          <w:color w:val="auto"/>
          <w:sz w:val="24"/>
          <w:szCs w:val="24"/>
        </w:rPr>
        <w:t>nda</w:t>
      </w:r>
      <w:r w:rsidR="00C0465C">
        <w:rPr>
          <w:i w:val="0"/>
          <w:color w:val="auto"/>
          <w:sz w:val="24"/>
          <w:szCs w:val="24"/>
        </w:rPr>
        <w:t xml:space="preserve">gou se existe a possibilidade de o INSS provocar as entidades que ofertam empréstimos </w:t>
      </w:r>
      <w:r w:rsidR="00C0465C">
        <w:rPr>
          <w:i w:val="0"/>
          <w:color w:val="auto"/>
          <w:sz w:val="24"/>
          <w:szCs w:val="24"/>
        </w:rPr>
        <w:lastRenderedPageBreak/>
        <w:t xml:space="preserve">consignados, no sentido de disponibilizar em seus </w:t>
      </w:r>
      <w:r w:rsidR="00C0465C" w:rsidRPr="002557D5">
        <w:rPr>
          <w:color w:val="auto"/>
          <w:sz w:val="24"/>
          <w:szCs w:val="24"/>
          <w:rPrChange w:id="187" w:author="SPREV" w:date="2020-12-16T02:00:00Z">
            <w:rPr>
              <w:i w:val="0"/>
              <w:color w:val="auto"/>
              <w:sz w:val="24"/>
              <w:szCs w:val="24"/>
            </w:rPr>
          </w:rPrChange>
        </w:rPr>
        <w:t>sites</w:t>
      </w:r>
      <w:r w:rsidR="00C0465C">
        <w:rPr>
          <w:i w:val="0"/>
          <w:color w:val="auto"/>
          <w:sz w:val="24"/>
          <w:szCs w:val="24"/>
        </w:rPr>
        <w:t xml:space="preserve">, um </w:t>
      </w:r>
      <w:r w:rsidR="00C0465C" w:rsidRPr="00C0465C">
        <w:rPr>
          <w:iCs/>
          <w:color w:val="auto"/>
          <w:sz w:val="24"/>
          <w:szCs w:val="24"/>
        </w:rPr>
        <w:t>link</w:t>
      </w:r>
      <w:r w:rsidR="006B3CE1">
        <w:rPr>
          <w:iCs/>
          <w:color w:val="auto"/>
          <w:sz w:val="24"/>
          <w:szCs w:val="24"/>
        </w:rPr>
        <w:t>,</w:t>
      </w:r>
      <w:r w:rsidR="00C0465C" w:rsidRPr="00C0465C">
        <w:rPr>
          <w:iCs/>
          <w:color w:val="auto"/>
          <w:sz w:val="24"/>
          <w:szCs w:val="24"/>
        </w:rPr>
        <w:t xml:space="preserve"> </w:t>
      </w:r>
      <w:r w:rsidR="00C0465C">
        <w:rPr>
          <w:i w:val="0"/>
          <w:color w:val="auto"/>
          <w:sz w:val="24"/>
          <w:szCs w:val="24"/>
        </w:rPr>
        <w:t>onde os usuários pudessem acessar a cartilha</w:t>
      </w:r>
      <w:r w:rsidR="00EA6876">
        <w:rPr>
          <w:i w:val="0"/>
          <w:color w:val="auto"/>
          <w:sz w:val="24"/>
          <w:szCs w:val="24"/>
        </w:rPr>
        <w:t xml:space="preserve"> e talvez, pensar em algo como um “código de ética”</w:t>
      </w:r>
      <w:r w:rsidR="006B3CE1">
        <w:rPr>
          <w:i w:val="0"/>
          <w:color w:val="auto"/>
          <w:sz w:val="24"/>
          <w:szCs w:val="24"/>
        </w:rPr>
        <w:t>,</w:t>
      </w:r>
      <w:r w:rsidR="00EA6876">
        <w:rPr>
          <w:i w:val="0"/>
          <w:color w:val="auto"/>
          <w:sz w:val="24"/>
          <w:szCs w:val="24"/>
        </w:rPr>
        <w:t xml:space="preserve"> de boa conduta das instituições que oferecem o consignado</w:t>
      </w:r>
      <w:r w:rsidR="00C0465C">
        <w:rPr>
          <w:i w:val="0"/>
          <w:color w:val="auto"/>
          <w:sz w:val="24"/>
          <w:szCs w:val="24"/>
        </w:rPr>
        <w:t xml:space="preserve">. Concluiu informando que o material será disponibilizado para todos os conselheiros e as contribuições serão aguardadas o até dia 10 de dezembro. O Sr. Benedito Adalberto Brunca destacou que o momento é bastante oportuno, devido </w:t>
      </w:r>
      <w:r w:rsidR="00EA6876">
        <w:rPr>
          <w:i w:val="0"/>
          <w:color w:val="auto"/>
          <w:sz w:val="24"/>
          <w:szCs w:val="24"/>
        </w:rPr>
        <w:t>ao</w:t>
      </w:r>
      <w:r w:rsidR="00C0465C">
        <w:rPr>
          <w:i w:val="0"/>
          <w:color w:val="auto"/>
          <w:sz w:val="24"/>
          <w:szCs w:val="24"/>
        </w:rPr>
        <w:t xml:space="preserve"> aumento da margem que ocorrerá com a elevação do salário</w:t>
      </w:r>
      <w:r w:rsidR="00EA6876">
        <w:rPr>
          <w:i w:val="0"/>
          <w:color w:val="auto"/>
          <w:sz w:val="24"/>
          <w:szCs w:val="24"/>
        </w:rPr>
        <w:t xml:space="preserve">. Solicitando a palavra, o Sr. </w:t>
      </w:r>
      <w:r w:rsidR="00EA6876" w:rsidRPr="00EA6876">
        <w:rPr>
          <w:i w:val="0"/>
          <w:color w:val="auto"/>
          <w:sz w:val="24"/>
          <w:szCs w:val="24"/>
        </w:rPr>
        <w:t>Milton Baptista de Souza Filho</w:t>
      </w:r>
      <w:r w:rsidR="001F7B2C">
        <w:rPr>
          <w:i w:val="0"/>
          <w:color w:val="auto"/>
          <w:sz w:val="24"/>
          <w:szCs w:val="24"/>
        </w:rPr>
        <w:t xml:space="preserve"> se comprometeu a levar o assunto para discussão dentro do </w:t>
      </w:r>
      <w:r w:rsidR="001F7B2C" w:rsidRPr="001F7B2C">
        <w:rPr>
          <w:i w:val="0"/>
          <w:color w:val="auto"/>
          <w:sz w:val="24"/>
          <w:szCs w:val="24"/>
        </w:rPr>
        <w:t xml:space="preserve">Sistema de Cooperativas do Brasil </w:t>
      </w:r>
      <w:r w:rsidR="006B3CE1">
        <w:rPr>
          <w:i w:val="0"/>
          <w:color w:val="auto"/>
          <w:sz w:val="24"/>
          <w:szCs w:val="24"/>
        </w:rPr>
        <w:t>(</w:t>
      </w:r>
      <w:r w:rsidR="001F7B2C">
        <w:rPr>
          <w:i w:val="0"/>
          <w:color w:val="auto"/>
          <w:sz w:val="24"/>
          <w:szCs w:val="24"/>
        </w:rPr>
        <w:t>SICOOB</w:t>
      </w:r>
      <w:r w:rsidR="006B3CE1">
        <w:rPr>
          <w:i w:val="0"/>
          <w:color w:val="auto"/>
          <w:sz w:val="24"/>
          <w:szCs w:val="24"/>
        </w:rPr>
        <w:t>)</w:t>
      </w:r>
      <w:r w:rsidR="001F7B2C">
        <w:rPr>
          <w:i w:val="0"/>
          <w:color w:val="auto"/>
          <w:sz w:val="24"/>
          <w:szCs w:val="24"/>
        </w:rPr>
        <w:t xml:space="preserve">, especialmente </w:t>
      </w:r>
      <w:r w:rsidR="001F7B2C" w:rsidRPr="001F7B2C">
        <w:rPr>
          <w:i w:val="0"/>
          <w:color w:val="auto"/>
          <w:sz w:val="24"/>
          <w:szCs w:val="24"/>
        </w:rPr>
        <w:t>porque vem ao encontro ao que o sistema cooperativista prega no paí</w:t>
      </w:r>
      <w:r w:rsidR="001F7B2C">
        <w:rPr>
          <w:i w:val="0"/>
          <w:color w:val="auto"/>
          <w:sz w:val="24"/>
          <w:szCs w:val="24"/>
        </w:rPr>
        <w:t xml:space="preserve">s. </w:t>
      </w:r>
      <w:ins w:id="188" w:author="SPREV" w:date="2020-12-16T02:05:00Z">
        <w:r w:rsidR="002557D5">
          <w:rPr>
            <w:i w:val="0"/>
            <w:color w:val="auto"/>
            <w:sz w:val="24"/>
            <w:szCs w:val="24"/>
          </w:rPr>
          <w:t xml:space="preserve">O Sr. Natal Leo sugeriu que as instituições que aderissem ao proposto, pudessem ganhar um selo </w:t>
        </w:r>
      </w:ins>
      <w:ins w:id="189" w:author="SPREV" w:date="2020-12-16T02:06:00Z">
        <w:r w:rsidR="002557D5">
          <w:rPr>
            <w:i w:val="0"/>
            <w:color w:val="auto"/>
            <w:sz w:val="24"/>
            <w:szCs w:val="24"/>
          </w:rPr>
          <w:t xml:space="preserve">qualidade, conceito </w:t>
        </w:r>
      </w:ins>
      <w:ins w:id="190" w:author="SPREV" w:date="2020-12-16T02:05:00Z">
        <w:r w:rsidR="002557D5">
          <w:rPr>
            <w:i w:val="0"/>
            <w:color w:val="auto"/>
            <w:sz w:val="24"/>
            <w:szCs w:val="24"/>
          </w:rPr>
          <w:t xml:space="preserve">de alta regulação. </w:t>
        </w:r>
      </w:ins>
      <w:r w:rsidR="001F7B2C">
        <w:rPr>
          <w:i w:val="0"/>
          <w:color w:val="auto"/>
          <w:sz w:val="24"/>
          <w:szCs w:val="24"/>
        </w:rPr>
        <w:t>Em seguida, o Sr. Benedito Adalberto Brunca sugeriu extrair da cartilha, algum material tipo folders, já que conteúdos menores e mais leves são melhor</w:t>
      </w:r>
      <w:r w:rsidR="006B3CE1">
        <w:rPr>
          <w:i w:val="0"/>
          <w:color w:val="auto"/>
          <w:sz w:val="24"/>
          <w:szCs w:val="24"/>
        </w:rPr>
        <w:t>es</w:t>
      </w:r>
      <w:r w:rsidR="001F7B2C">
        <w:rPr>
          <w:i w:val="0"/>
          <w:color w:val="auto"/>
          <w:sz w:val="24"/>
          <w:szCs w:val="24"/>
        </w:rPr>
        <w:t xml:space="preserve"> difundidos nas redes sociais, </w:t>
      </w:r>
      <w:r w:rsidR="006B3CE1">
        <w:rPr>
          <w:i w:val="0"/>
          <w:color w:val="auto"/>
          <w:sz w:val="24"/>
          <w:szCs w:val="24"/>
        </w:rPr>
        <w:t xml:space="preserve">sendo </w:t>
      </w:r>
      <w:r w:rsidR="001F7B2C">
        <w:rPr>
          <w:i w:val="0"/>
          <w:color w:val="auto"/>
          <w:sz w:val="24"/>
          <w:szCs w:val="24"/>
        </w:rPr>
        <w:t xml:space="preserve">cada um com foco específico, </w:t>
      </w:r>
      <w:r w:rsidR="006B3CE1">
        <w:rPr>
          <w:i w:val="0"/>
          <w:color w:val="auto"/>
          <w:sz w:val="24"/>
          <w:szCs w:val="24"/>
        </w:rPr>
        <w:t>podendo ser</w:t>
      </w:r>
      <w:r w:rsidR="001F7B2C">
        <w:rPr>
          <w:i w:val="0"/>
          <w:color w:val="auto"/>
          <w:sz w:val="24"/>
          <w:szCs w:val="24"/>
        </w:rPr>
        <w:t xml:space="preserve"> distribuídos no </w:t>
      </w:r>
      <w:r w:rsidR="001F7B2C" w:rsidRPr="001F7B2C">
        <w:rPr>
          <w:i w:val="0"/>
          <w:color w:val="auto"/>
          <w:sz w:val="24"/>
          <w:szCs w:val="24"/>
        </w:rPr>
        <w:t>Facebook</w:t>
      </w:r>
      <w:r w:rsidR="001F7B2C">
        <w:rPr>
          <w:i w:val="0"/>
          <w:color w:val="auto"/>
          <w:sz w:val="24"/>
          <w:szCs w:val="24"/>
        </w:rPr>
        <w:t>,</w:t>
      </w:r>
      <w:r w:rsidR="001F7B2C" w:rsidRPr="001F7B2C">
        <w:rPr>
          <w:i w:val="0"/>
          <w:color w:val="auto"/>
          <w:sz w:val="24"/>
          <w:szCs w:val="24"/>
        </w:rPr>
        <w:t xml:space="preserve"> Instagram</w:t>
      </w:r>
      <w:r w:rsidR="001F7B2C">
        <w:rPr>
          <w:i w:val="0"/>
          <w:color w:val="auto"/>
          <w:sz w:val="24"/>
          <w:szCs w:val="24"/>
        </w:rPr>
        <w:t>,</w:t>
      </w:r>
      <w:r w:rsidR="001F7B2C" w:rsidRPr="001F7B2C">
        <w:rPr>
          <w:i w:val="0"/>
          <w:color w:val="auto"/>
          <w:sz w:val="24"/>
          <w:szCs w:val="24"/>
        </w:rPr>
        <w:t xml:space="preserve"> WhatsApp</w:t>
      </w:r>
      <w:r w:rsidR="001F7B2C">
        <w:rPr>
          <w:i w:val="0"/>
          <w:color w:val="auto"/>
          <w:sz w:val="24"/>
          <w:szCs w:val="24"/>
        </w:rPr>
        <w:t>, dentr</w:t>
      </w:r>
      <w:r w:rsidR="006B3CE1">
        <w:rPr>
          <w:i w:val="0"/>
          <w:color w:val="auto"/>
          <w:sz w:val="24"/>
          <w:szCs w:val="24"/>
        </w:rPr>
        <w:t>e</w:t>
      </w:r>
      <w:r w:rsidR="001F7B2C">
        <w:rPr>
          <w:i w:val="0"/>
          <w:color w:val="auto"/>
          <w:sz w:val="24"/>
          <w:szCs w:val="24"/>
        </w:rPr>
        <w:t xml:space="preserve"> outros.</w:t>
      </w:r>
      <w:r w:rsidR="00717A4E">
        <w:rPr>
          <w:i w:val="0"/>
          <w:color w:val="auto"/>
          <w:sz w:val="24"/>
          <w:szCs w:val="24"/>
        </w:rPr>
        <w:t xml:space="preserve"> Com a palavra, o Sr. Leonardo José Rolim Guimarães destacou que é uma ocasião bem oportuna para aproveitar a autorregulação do consignado e promover a inclusão do projeto de educação financeira desenvolvido pela SPREV.</w:t>
      </w:r>
      <w:r w:rsidR="002A2D1A">
        <w:rPr>
          <w:i w:val="0"/>
          <w:color w:val="auto"/>
          <w:sz w:val="24"/>
          <w:szCs w:val="24"/>
        </w:rPr>
        <w:t xml:space="preserve"> </w:t>
      </w:r>
    </w:p>
    <w:p w14:paraId="36A05CF7" w14:textId="5BE93C10" w:rsidR="00504C7F" w:rsidRPr="001F7B2C" w:rsidRDefault="00504C7F" w:rsidP="001F7B2C">
      <w:pPr>
        <w:suppressLineNumbers/>
        <w:spacing w:after="0"/>
        <w:ind w:left="-6" w:right="0" w:hanging="11"/>
        <w:rPr>
          <w:i w:val="0"/>
          <w:color w:val="auto"/>
          <w:sz w:val="24"/>
          <w:szCs w:val="24"/>
        </w:rPr>
      </w:pPr>
    </w:p>
    <w:p w14:paraId="759B5C8E" w14:textId="5CDA1D3C"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IV – INFORMES</w:t>
      </w:r>
    </w:p>
    <w:p w14:paraId="0DF98942" w14:textId="790EF6BB" w:rsidR="008077C1" w:rsidRDefault="008077C1" w:rsidP="003E14F7">
      <w:pPr>
        <w:suppressLineNumbers/>
        <w:spacing w:after="0"/>
        <w:ind w:left="-6" w:right="0" w:hanging="11"/>
        <w:rPr>
          <w:bCs/>
          <w:i w:val="0"/>
          <w:iCs/>
          <w:color w:val="auto"/>
          <w:sz w:val="24"/>
          <w:szCs w:val="24"/>
        </w:rPr>
      </w:pPr>
      <w:r>
        <w:rPr>
          <w:bCs/>
          <w:i w:val="0"/>
          <w:iCs/>
          <w:color w:val="auto"/>
          <w:sz w:val="24"/>
          <w:szCs w:val="24"/>
        </w:rPr>
        <w:t xml:space="preserve">O Sr. Leonardo José Rolim Guimarães informou que foi </w:t>
      </w:r>
      <w:r w:rsidRPr="008077C1">
        <w:rPr>
          <w:bCs/>
          <w:i w:val="0"/>
          <w:iCs/>
          <w:color w:val="auto"/>
          <w:sz w:val="24"/>
          <w:szCs w:val="24"/>
        </w:rPr>
        <w:t xml:space="preserve">assinado </w:t>
      </w:r>
      <w:r>
        <w:rPr>
          <w:bCs/>
          <w:i w:val="0"/>
          <w:iCs/>
          <w:color w:val="auto"/>
          <w:sz w:val="24"/>
          <w:szCs w:val="24"/>
        </w:rPr>
        <w:t xml:space="preserve">um acordo </w:t>
      </w:r>
      <w:r w:rsidRPr="008077C1">
        <w:rPr>
          <w:bCs/>
          <w:i w:val="0"/>
          <w:iCs/>
          <w:color w:val="auto"/>
          <w:sz w:val="24"/>
          <w:szCs w:val="24"/>
        </w:rPr>
        <w:t xml:space="preserve">entre o Poder Executivo, Ministério Público e a Defensoria Pública, que surgiu a partir de uma provocação do Ministério Público Federal no âmbito do Recurso Extraordinário nº 171152, tratando de uma repercussão geral referente aos prazos para perícias. </w:t>
      </w:r>
      <w:r>
        <w:rPr>
          <w:bCs/>
          <w:i w:val="0"/>
          <w:iCs/>
          <w:color w:val="auto"/>
          <w:sz w:val="24"/>
          <w:szCs w:val="24"/>
        </w:rPr>
        <w:t>Explicou que, p</w:t>
      </w:r>
      <w:r w:rsidRPr="008077C1">
        <w:rPr>
          <w:bCs/>
          <w:i w:val="0"/>
          <w:iCs/>
          <w:color w:val="auto"/>
          <w:sz w:val="24"/>
          <w:szCs w:val="24"/>
        </w:rPr>
        <w:t>elo Poder Executivo assinam: a Advocacia-Geral da União, a Secretaria Especial de Previdência e Trabalho, o Ministério da Cidadania, o INSS e a Procuradoria-Geral Federal</w:t>
      </w:r>
      <w:del w:id="191" w:author="SPREV" w:date="2020-12-16T02:25:00Z">
        <w:r w:rsidRPr="008077C1" w:rsidDel="009F0231">
          <w:rPr>
            <w:bCs/>
            <w:i w:val="0"/>
            <w:iCs/>
            <w:color w:val="auto"/>
            <w:sz w:val="24"/>
            <w:szCs w:val="24"/>
          </w:rPr>
          <w:delText>,</w:delText>
        </w:r>
      </w:del>
      <w:del w:id="192" w:author="SPREV" w:date="2020-12-16T02:27:00Z">
        <w:r w:rsidRPr="008077C1" w:rsidDel="009F0231">
          <w:rPr>
            <w:bCs/>
            <w:i w:val="0"/>
            <w:iCs/>
            <w:color w:val="auto"/>
            <w:sz w:val="24"/>
            <w:szCs w:val="24"/>
          </w:rPr>
          <w:delText xml:space="preserve"> </w:delText>
        </w:r>
      </w:del>
      <w:del w:id="193" w:author="SPREV" w:date="2020-12-16T02:16:00Z">
        <w:r w:rsidRPr="008077C1" w:rsidDel="00C13BCB">
          <w:rPr>
            <w:bCs/>
            <w:i w:val="0"/>
            <w:iCs/>
            <w:color w:val="auto"/>
            <w:sz w:val="24"/>
            <w:szCs w:val="24"/>
          </w:rPr>
          <w:delText xml:space="preserve">além </w:delText>
        </w:r>
      </w:del>
      <w:del w:id="194" w:author="SPREV" w:date="2020-12-16T02:27:00Z">
        <w:r w:rsidRPr="008077C1" w:rsidDel="009F0231">
          <w:rPr>
            <w:bCs/>
            <w:i w:val="0"/>
            <w:iCs/>
            <w:color w:val="auto"/>
            <w:sz w:val="24"/>
            <w:szCs w:val="24"/>
          </w:rPr>
          <w:delText xml:space="preserve">do TCU e CGU </w:delText>
        </w:r>
      </w:del>
      <w:del w:id="195" w:author="SPREV" w:date="2020-12-16T02:16:00Z">
        <w:r w:rsidRPr="008077C1" w:rsidDel="00C13BCB">
          <w:rPr>
            <w:bCs/>
            <w:i w:val="0"/>
            <w:iCs/>
            <w:color w:val="auto"/>
            <w:sz w:val="24"/>
            <w:szCs w:val="24"/>
          </w:rPr>
          <w:delText xml:space="preserve">que participam </w:delText>
        </w:r>
      </w:del>
      <w:del w:id="196" w:author="SPREV" w:date="2020-12-16T02:27:00Z">
        <w:r w:rsidRPr="008077C1" w:rsidDel="009F0231">
          <w:rPr>
            <w:bCs/>
            <w:i w:val="0"/>
            <w:iCs/>
            <w:color w:val="auto"/>
            <w:sz w:val="24"/>
            <w:szCs w:val="24"/>
          </w:rPr>
          <w:delText xml:space="preserve">como ouvintes </w:delText>
        </w:r>
      </w:del>
      <w:del w:id="197" w:author="SPREV" w:date="2020-12-16T02:17:00Z">
        <w:r w:rsidRPr="008077C1" w:rsidDel="00C13BCB">
          <w:rPr>
            <w:bCs/>
            <w:i w:val="0"/>
            <w:iCs/>
            <w:color w:val="auto"/>
            <w:sz w:val="24"/>
            <w:szCs w:val="24"/>
          </w:rPr>
          <w:delText>d</w:delText>
        </w:r>
      </w:del>
      <w:del w:id="198" w:author="SPREV" w:date="2020-12-16T02:27:00Z">
        <w:r w:rsidRPr="008077C1" w:rsidDel="009F0231">
          <w:rPr>
            <w:bCs/>
            <w:i w:val="0"/>
            <w:iCs/>
            <w:color w:val="auto"/>
            <w:sz w:val="24"/>
            <w:szCs w:val="24"/>
          </w:rPr>
          <w:delText>esse debate</w:delText>
        </w:r>
      </w:del>
      <w:r w:rsidRPr="008077C1">
        <w:rPr>
          <w:bCs/>
          <w:i w:val="0"/>
          <w:iCs/>
          <w:color w:val="auto"/>
          <w:sz w:val="24"/>
          <w:szCs w:val="24"/>
        </w:rPr>
        <w:t xml:space="preserve">. Salientou que o acordo traz desafios grandes para o INSS, devido </w:t>
      </w:r>
      <w:ins w:id="199" w:author="SPREV" w:date="2020-12-16T02:17:00Z">
        <w:r w:rsidR="00C13BCB">
          <w:rPr>
            <w:bCs/>
            <w:i w:val="0"/>
            <w:iCs/>
            <w:color w:val="auto"/>
            <w:sz w:val="24"/>
            <w:szCs w:val="24"/>
          </w:rPr>
          <w:t>a</w:t>
        </w:r>
      </w:ins>
      <w:r w:rsidRPr="008077C1">
        <w:rPr>
          <w:bCs/>
          <w:i w:val="0"/>
          <w:iCs/>
          <w:color w:val="auto"/>
          <w:sz w:val="24"/>
          <w:szCs w:val="24"/>
        </w:rPr>
        <w:t>o compromisso assumido referente aos prazos máximos em relação aos benefícios, principalmente quando se refere ao BPC, porque os prazos máximos estipulados no acordo, são menores que os prazos médios aplicados pelo INSS. Esclareceu que o acordo não traz nenhum prejuízo para o segurado, visto que após o 45º dia, o segurado terá direito a correção monetária, juros de mora</w:t>
      </w:r>
      <w:ins w:id="200" w:author="SPREV" w:date="2020-12-16T02:18:00Z">
        <w:r w:rsidR="009F0231">
          <w:rPr>
            <w:bCs/>
            <w:i w:val="0"/>
            <w:iCs/>
            <w:color w:val="auto"/>
            <w:sz w:val="24"/>
            <w:szCs w:val="24"/>
          </w:rPr>
          <w:t>,</w:t>
        </w:r>
      </w:ins>
      <w:r w:rsidRPr="008077C1">
        <w:rPr>
          <w:bCs/>
          <w:i w:val="0"/>
          <w:iCs/>
          <w:color w:val="auto"/>
          <w:sz w:val="24"/>
          <w:szCs w:val="24"/>
        </w:rPr>
        <w:t xml:space="preserve"> </w:t>
      </w:r>
      <w:ins w:id="201" w:author="SPREV" w:date="2020-12-16T02:17:00Z">
        <w:r w:rsidR="009F0231">
          <w:rPr>
            <w:bCs/>
            <w:i w:val="0"/>
            <w:iCs/>
            <w:color w:val="auto"/>
            <w:sz w:val="24"/>
            <w:szCs w:val="24"/>
          </w:rPr>
          <w:t>todavia apenas</w:t>
        </w:r>
      </w:ins>
      <w:del w:id="202" w:author="SPREV" w:date="2020-12-16T02:18:00Z">
        <w:r w:rsidRPr="008077C1" w:rsidDel="00C13BCB">
          <w:rPr>
            <w:bCs/>
            <w:i w:val="0"/>
            <w:iCs/>
            <w:color w:val="auto"/>
            <w:sz w:val="24"/>
            <w:szCs w:val="24"/>
          </w:rPr>
          <w:delText>sem a necessidade</w:delText>
        </w:r>
      </w:del>
      <w:ins w:id="203" w:author="SPREV" w:date="2020-12-16T02:18:00Z">
        <w:r w:rsidR="00C13BCB">
          <w:rPr>
            <w:bCs/>
            <w:i w:val="0"/>
            <w:iCs/>
            <w:color w:val="auto"/>
            <w:sz w:val="24"/>
            <w:szCs w:val="24"/>
          </w:rPr>
          <w:t xml:space="preserve"> por meio</w:t>
        </w:r>
      </w:ins>
      <w:r w:rsidRPr="008077C1">
        <w:rPr>
          <w:bCs/>
          <w:i w:val="0"/>
          <w:iCs/>
          <w:color w:val="auto"/>
          <w:sz w:val="24"/>
          <w:szCs w:val="24"/>
        </w:rPr>
        <w:t xml:space="preserve"> de </w:t>
      </w:r>
      <w:del w:id="204" w:author="SPREV" w:date="2020-12-16T02:18:00Z">
        <w:r w:rsidRPr="008077C1" w:rsidDel="009F0231">
          <w:rPr>
            <w:bCs/>
            <w:i w:val="0"/>
            <w:iCs/>
            <w:color w:val="auto"/>
            <w:sz w:val="24"/>
            <w:szCs w:val="24"/>
          </w:rPr>
          <w:delText xml:space="preserve">ingressar com </w:delText>
        </w:r>
      </w:del>
      <w:r w:rsidRPr="008077C1">
        <w:rPr>
          <w:bCs/>
          <w:i w:val="0"/>
          <w:iCs/>
          <w:color w:val="auto"/>
          <w:sz w:val="24"/>
          <w:szCs w:val="24"/>
        </w:rPr>
        <w:t>ação judicial,</w:t>
      </w:r>
      <w:ins w:id="205" w:author="SPREV" w:date="2020-12-16T02:19:00Z">
        <w:r w:rsidR="009F0231">
          <w:rPr>
            <w:bCs/>
            <w:i w:val="0"/>
            <w:iCs/>
            <w:color w:val="auto"/>
            <w:sz w:val="24"/>
            <w:szCs w:val="24"/>
          </w:rPr>
          <w:t xml:space="preserve"> sem possibilidade por via administrativa.</w:t>
        </w:r>
      </w:ins>
      <w:r w:rsidRPr="008077C1">
        <w:rPr>
          <w:bCs/>
          <w:i w:val="0"/>
          <w:iCs/>
          <w:color w:val="auto"/>
          <w:sz w:val="24"/>
          <w:szCs w:val="24"/>
        </w:rPr>
        <w:t xml:space="preserve"> </w:t>
      </w:r>
      <w:r w:rsidR="009F0231" w:rsidRPr="008077C1">
        <w:rPr>
          <w:bCs/>
          <w:i w:val="0"/>
          <w:iCs/>
          <w:color w:val="auto"/>
          <w:sz w:val="24"/>
          <w:szCs w:val="24"/>
        </w:rPr>
        <w:t xml:space="preserve">Além </w:t>
      </w:r>
      <w:ins w:id="206" w:author="SPREV" w:date="2020-12-16T02:19:00Z">
        <w:r w:rsidR="009F0231">
          <w:rPr>
            <w:bCs/>
            <w:i w:val="0"/>
            <w:iCs/>
            <w:color w:val="auto"/>
            <w:sz w:val="24"/>
            <w:szCs w:val="24"/>
          </w:rPr>
          <w:t>disso, citou</w:t>
        </w:r>
      </w:ins>
      <w:ins w:id="207" w:author="SPREV" w:date="2020-12-16T02:20:00Z">
        <w:r w:rsidR="009F0231">
          <w:rPr>
            <w:bCs/>
            <w:i w:val="0"/>
            <w:iCs/>
            <w:color w:val="auto"/>
            <w:sz w:val="24"/>
            <w:szCs w:val="24"/>
          </w:rPr>
          <w:t xml:space="preserve"> também os prazos </w:t>
        </w:r>
      </w:ins>
      <w:del w:id="208" w:author="SPREV" w:date="2020-12-16T02:21:00Z">
        <w:r w:rsidRPr="008077C1" w:rsidDel="009F0231">
          <w:rPr>
            <w:bCs/>
            <w:i w:val="0"/>
            <w:iCs/>
            <w:color w:val="auto"/>
            <w:sz w:val="24"/>
            <w:szCs w:val="24"/>
          </w:rPr>
          <w:delText xml:space="preserve">de prazo </w:delText>
        </w:r>
      </w:del>
      <w:r w:rsidRPr="008077C1">
        <w:rPr>
          <w:bCs/>
          <w:i w:val="0"/>
          <w:iCs/>
          <w:color w:val="auto"/>
          <w:sz w:val="24"/>
          <w:szCs w:val="24"/>
        </w:rPr>
        <w:t xml:space="preserve">para a implantação de decisões judiciais. Falou </w:t>
      </w:r>
      <w:r w:rsidR="006B3CE1">
        <w:rPr>
          <w:bCs/>
          <w:i w:val="0"/>
          <w:iCs/>
          <w:color w:val="auto"/>
          <w:sz w:val="24"/>
          <w:szCs w:val="24"/>
        </w:rPr>
        <w:t xml:space="preserve">que </w:t>
      </w:r>
      <w:r w:rsidRPr="008077C1">
        <w:rPr>
          <w:bCs/>
          <w:i w:val="0"/>
          <w:iCs/>
          <w:color w:val="auto"/>
          <w:sz w:val="24"/>
          <w:szCs w:val="24"/>
        </w:rPr>
        <w:t xml:space="preserve">o INSS está trabalhando juntamente com o CNJ para fazer a implantação </w:t>
      </w:r>
      <w:r w:rsidRPr="008077C1">
        <w:rPr>
          <w:bCs/>
          <w:i w:val="0"/>
          <w:iCs/>
          <w:color w:val="auto"/>
          <w:sz w:val="24"/>
          <w:szCs w:val="24"/>
        </w:rPr>
        <w:lastRenderedPageBreak/>
        <w:t>automatizada das ações</w:t>
      </w:r>
      <w:r w:rsidR="006B3CE1">
        <w:rPr>
          <w:bCs/>
          <w:i w:val="0"/>
          <w:iCs/>
          <w:color w:val="auto"/>
          <w:sz w:val="24"/>
          <w:szCs w:val="24"/>
        </w:rPr>
        <w:t>,</w:t>
      </w:r>
      <w:r w:rsidRPr="008077C1">
        <w:rPr>
          <w:bCs/>
          <w:i w:val="0"/>
          <w:iCs/>
          <w:color w:val="auto"/>
          <w:sz w:val="24"/>
          <w:szCs w:val="24"/>
        </w:rPr>
        <w:t xml:space="preserve"> agilizando o andamento dos processos e</w:t>
      </w:r>
      <w:r w:rsidR="006B3CE1">
        <w:rPr>
          <w:bCs/>
          <w:i w:val="0"/>
          <w:iCs/>
          <w:color w:val="auto"/>
          <w:sz w:val="24"/>
          <w:szCs w:val="24"/>
        </w:rPr>
        <w:t>,</w:t>
      </w:r>
      <w:r w:rsidRPr="008077C1">
        <w:rPr>
          <w:bCs/>
          <w:i w:val="0"/>
          <w:iCs/>
          <w:color w:val="auto"/>
          <w:sz w:val="24"/>
          <w:szCs w:val="24"/>
        </w:rPr>
        <w:t xml:space="preserve"> falou que o primeiro a ter a implantação automatizada será o BPC, seguido do Auxílio-doença e, posteriormente, os demais benefícios referentes as decisões judiciais. Falou que dentro do acordo, foi criado um Comitê de Acompanhamento com representantes do INSS, Ministério Público Federal, Defensoria Pública da União, Secretaria de Previdência e da AGU, com a finalidade orientar e monitorar o cumprimento dos prazos por parte do INSS. Concluiu pontuando que o acordo foi o resultado de um diálogo interinstitucional durante meses e representa um avanço importante e um grande desafio para o INSS, mas que será cumprido com certeza.</w:t>
      </w:r>
      <w:r w:rsidR="002871E3">
        <w:rPr>
          <w:bCs/>
          <w:i w:val="0"/>
          <w:iCs/>
          <w:color w:val="auto"/>
          <w:sz w:val="24"/>
          <w:szCs w:val="24"/>
        </w:rPr>
        <w:t xml:space="preserve"> </w:t>
      </w:r>
      <w:ins w:id="209" w:author="SPREV" w:date="2020-12-16T02:44:00Z">
        <w:r w:rsidR="008D75E9">
          <w:rPr>
            <w:bCs/>
            <w:i w:val="0"/>
            <w:iCs/>
            <w:color w:val="auto"/>
            <w:sz w:val="24"/>
            <w:szCs w:val="24"/>
          </w:rPr>
          <w:t>O Sr. Natal Leo sugeriu a criação de um grupo especial para análise da situaç</w:t>
        </w:r>
      </w:ins>
      <w:ins w:id="210" w:author="SPREV" w:date="2020-12-16T02:45:00Z">
        <w:r w:rsidR="008D75E9">
          <w:rPr>
            <w:bCs/>
            <w:i w:val="0"/>
            <w:iCs/>
            <w:color w:val="auto"/>
            <w:sz w:val="24"/>
            <w:szCs w:val="24"/>
          </w:rPr>
          <w:t>ão, tendo em vista o tamanho da tarefa.</w:t>
        </w:r>
      </w:ins>
      <w:r w:rsidR="002871E3">
        <w:rPr>
          <w:bCs/>
          <w:i w:val="0"/>
          <w:iCs/>
          <w:color w:val="auto"/>
          <w:sz w:val="24"/>
          <w:szCs w:val="24"/>
        </w:rPr>
        <w:t xml:space="preserve">O Sr. Narlon Gutierre Nogueira informou </w:t>
      </w:r>
      <w:r w:rsidR="006B3CE1">
        <w:rPr>
          <w:bCs/>
          <w:i w:val="0"/>
          <w:iCs/>
          <w:color w:val="auto"/>
          <w:sz w:val="24"/>
          <w:szCs w:val="24"/>
        </w:rPr>
        <w:t xml:space="preserve">que </w:t>
      </w:r>
      <w:r w:rsidR="002871E3">
        <w:rPr>
          <w:bCs/>
          <w:i w:val="0"/>
          <w:iCs/>
          <w:color w:val="auto"/>
          <w:sz w:val="24"/>
          <w:szCs w:val="24"/>
        </w:rPr>
        <w:t>estão sendo adotadas as medidas necessárias para cumprir a determinação do TCU na questão relacionada a perícia com o uso da telemedicina</w:t>
      </w:r>
      <w:r w:rsidR="00975D2C">
        <w:rPr>
          <w:bCs/>
          <w:i w:val="0"/>
          <w:iCs/>
          <w:color w:val="auto"/>
          <w:sz w:val="24"/>
          <w:szCs w:val="24"/>
        </w:rPr>
        <w:t>. Informou que já tem 3 empresas</w:t>
      </w:r>
      <w:r w:rsidR="00975D2C" w:rsidRPr="00975D2C">
        <w:t xml:space="preserve"> </w:t>
      </w:r>
      <w:r w:rsidR="00975D2C" w:rsidRPr="00975D2C">
        <w:rPr>
          <w:bCs/>
          <w:i w:val="0"/>
          <w:iCs/>
          <w:color w:val="auto"/>
          <w:sz w:val="24"/>
          <w:szCs w:val="24"/>
        </w:rPr>
        <w:t>que formalizaram termo de adesão</w:t>
      </w:r>
      <w:r w:rsidR="006B3CE1">
        <w:rPr>
          <w:bCs/>
          <w:i w:val="0"/>
          <w:iCs/>
          <w:color w:val="auto"/>
          <w:sz w:val="24"/>
          <w:szCs w:val="24"/>
        </w:rPr>
        <w:t>,</w:t>
      </w:r>
      <w:r w:rsidR="00975D2C">
        <w:rPr>
          <w:bCs/>
          <w:i w:val="0"/>
          <w:iCs/>
          <w:color w:val="auto"/>
          <w:sz w:val="24"/>
          <w:szCs w:val="24"/>
        </w:rPr>
        <w:t xml:space="preserve"> para ofertarem essa forma de agendamento da perícia para os seus trabalhadores e</w:t>
      </w:r>
      <w:r w:rsidR="006B3CE1">
        <w:rPr>
          <w:bCs/>
          <w:i w:val="0"/>
          <w:iCs/>
          <w:color w:val="auto"/>
          <w:sz w:val="24"/>
          <w:szCs w:val="24"/>
        </w:rPr>
        <w:t>,</w:t>
      </w:r>
      <w:r w:rsidR="00975D2C">
        <w:rPr>
          <w:bCs/>
          <w:i w:val="0"/>
          <w:iCs/>
          <w:color w:val="auto"/>
          <w:sz w:val="24"/>
          <w:szCs w:val="24"/>
        </w:rPr>
        <w:t xml:space="preserve"> falou que o INSS tem uma equipe de peritos médicos à disposição, em regime de teletrabalho, para realizar esse procedimento caso haja algum agendamento. Concluiu informando que foram feitas as adequações necessárias nos procedimentos para que houvesse a concordância da </w:t>
      </w:r>
      <w:r w:rsidR="00975D2C" w:rsidRPr="00975D2C">
        <w:rPr>
          <w:bCs/>
          <w:i w:val="0"/>
          <w:iCs/>
          <w:color w:val="auto"/>
          <w:sz w:val="24"/>
          <w:szCs w:val="24"/>
        </w:rPr>
        <w:t>Associação Nacional d</w:t>
      </w:r>
      <w:ins w:id="211" w:author="SPREV" w:date="2020-12-16T02:46:00Z">
        <w:r w:rsidR="008D75E9">
          <w:rPr>
            <w:bCs/>
            <w:i w:val="0"/>
            <w:iCs/>
            <w:color w:val="auto"/>
            <w:sz w:val="24"/>
            <w:szCs w:val="24"/>
          </w:rPr>
          <w:t>a</w:t>
        </w:r>
      </w:ins>
      <w:del w:id="212" w:author="SPREV" w:date="2020-12-16T02:46:00Z">
        <w:r w:rsidR="00975D2C" w:rsidRPr="00975D2C" w:rsidDel="008D75E9">
          <w:rPr>
            <w:bCs/>
            <w:i w:val="0"/>
            <w:iCs/>
            <w:color w:val="auto"/>
            <w:sz w:val="24"/>
            <w:szCs w:val="24"/>
          </w:rPr>
          <w:delText>o</w:delText>
        </w:r>
      </w:del>
      <w:bookmarkStart w:id="213" w:name="_GoBack"/>
      <w:bookmarkEnd w:id="213"/>
      <w:r w:rsidR="00975D2C" w:rsidRPr="00975D2C">
        <w:rPr>
          <w:bCs/>
          <w:i w:val="0"/>
          <w:iCs/>
          <w:color w:val="auto"/>
          <w:sz w:val="24"/>
          <w:szCs w:val="24"/>
        </w:rPr>
        <w:t xml:space="preserve"> Medicina do Trabalho</w:t>
      </w:r>
      <w:r w:rsidR="00975D2C">
        <w:rPr>
          <w:bCs/>
          <w:i w:val="0"/>
          <w:iCs/>
          <w:color w:val="auto"/>
          <w:sz w:val="24"/>
          <w:szCs w:val="24"/>
        </w:rPr>
        <w:t>.</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2A1AFBE9"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V – OUTROS ASSUNTOS</w:t>
      </w:r>
    </w:p>
    <w:p w14:paraId="07AE5353" w14:textId="052081FF" w:rsidR="00504C7F" w:rsidRPr="00294DB9" w:rsidRDefault="00511153" w:rsidP="003E14F7">
      <w:pPr>
        <w:suppressLineNumbers/>
        <w:spacing w:after="0"/>
        <w:ind w:left="-5" w:right="0"/>
        <w:rPr>
          <w:bCs/>
          <w:i w:val="0"/>
          <w:iCs/>
          <w:color w:val="auto"/>
          <w:sz w:val="24"/>
          <w:szCs w:val="24"/>
        </w:rPr>
      </w:pPr>
      <w:r>
        <w:rPr>
          <w:bCs/>
          <w:i w:val="0"/>
          <w:iCs/>
          <w:color w:val="auto"/>
          <w:sz w:val="24"/>
          <w:szCs w:val="24"/>
        </w:rPr>
        <w:t>A última reunião de 2020 será realizada no dia 10 de dezembro</w:t>
      </w:r>
      <w:r w:rsidR="003720EB" w:rsidRPr="00294DB9">
        <w:rPr>
          <w:bCs/>
          <w:i w:val="0"/>
          <w:iCs/>
          <w:color w:val="auto"/>
          <w:sz w:val="24"/>
          <w:szCs w:val="24"/>
        </w:rPr>
        <w:t xml:space="preserve">.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4865A587"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143CC92A"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511153">
        <w:rPr>
          <w:i w:val="0"/>
          <w:color w:val="auto"/>
          <w:sz w:val="24"/>
          <w:szCs w:val="24"/>
        </w:rPr>
        <w:t>5</w:t>
      </w:r>
      <w:r w:rsidRPr="00294DB9">
        <w:rPr>
          <w:i w:val="0"/>
          <w:color w:val="auto"/>
          <w:sz w:val="24"/>
          <w:szCs w:val="24"/>
        </w:rPr>
        <w:t>ª Reunião Ordinária do Conselho Nacional de Previdência Social – CNPS.</w:t>
      </w:r>
    </w:p>
    <w:sectPr w:rsidR="008E7756" w:rsidRPr="00504C7F" w:rsidSect="00655B1E">
      <w:footerReference w:type="even" r:id="rId11"/>
      <w:footerReference w:type="default" r:id="rId12"/>
      <w:footerReference w:type="first" r:id="rId13"/>
      <w:pgSz w:w="12240" w:h="15840"/>
      <w:pgMar w:top="1134" w:right="851" w:bottom="851" w:left="851" w:header="720" w:footer="958"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SPREV" w:date="2020-12-14T20:42:00Z" w:initials="S">
    <w:p w14:paraId="3411BE1E" w14:textId="14AAAFAF" w:rsidR="009367E8" w:rsidRDefault="009367E8">
      <w:pPr>
        <w:pStyle w:val="Textodecomentrio"/>
      </w:pPr>
      <w:r>
        <w:rPr>
          <w:rStyle w:val="Refdecomentrio"/>
        </w:rPr>
        <w:annotationRef/>
      </w:r>
      <w:r>
        <w:t>OK</w:t>
      </w:r>
    </w:p>
  </w:comment>
  <w:comment w:id="61" w:author="SPREV" w:date="2020-12-15T13:14:00Z" w:initials="S">
    <w:p w14:paraId="48149122" w14:textId="0EE081AF" w:rsidR="009367E8" w:rsidRDefault="009367E8">
      <w:pPr>
        <w:pStyle w:val="Textodecomentrio"/>
      </w:pPr>
      <w:r>
        <w:rPr>
          <w:rStyle w:val="Refdecomentrio"/>
        </w:rPr>
        <w:annotationRef/>
      </w:r>
      <w:r>
        <w:t>OK</w:t>
      </w:r>
    </w:p>
  </w:comment>
  <w:comment w:id="152" w:author="SPREV" w:date="2020-12-15T23:01:00Z" w:initials="S">
    <w:p w14:paraId="758BED02" w14:textId="50D0537D" w:rsidR="008F3A02" w:rsidRDefault="008F3A02">
      <w:pPr>
        <w:pStyle w:val="Textodecomentrio"/>
      </w:pPr>
      <w:r>
        <w:rPr>
          <w:rStyle w:val="Refdecomentrio"/>
        </w:rPr>
        <w:annotationRef/>
      </w:r>
      <w:r>
        <w:t>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11BE1E" w15:done="0"/>
  <w15:commentEx w15:paraId="48149122" w15:done="0"/>
  <w15:commentEx w15:paraId="758BED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95C1D" w14:textId="77777777" w:rsidR="00955F96" w:rsidRDefault="00955F96">
      <w:pPr>
        <w:spacing w:after="0" w:line="240" w:lineRule="auto"/>
      </w:pPr>
      <w:r>
        <w:separator/>
      </w:r>
    </w:p>
  </w:endnote>
  <w:endnote w:type="continuationSeparator" w:id="0">
    <w:p w14:paraId="3FE471F9" w14:textId="77777777" w:rsidR="00955F96" w:rsidRDefault="00955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C0BA"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89E" w14:textId="77777777" w:rsidR="009367E8" w:rsidRDefault="009367E8">
    <w:pPr>
      <w:pStyle w:val="Rodap"/>
      <w:jc w:val="center"/>
      <w:rPr>
        <w:rFonts w:ascii="Arial" w:hAnsi="Arial" w:cs="Arial"/>
        <w:color w:val="D9D9D9" w:themeColor="background1" w:themeShade="D9"/>
        <w:sz w:val="10"/>
        <w:szCs w:val="10"/>
      </w:rPr>
    </w:pPr>
  </w:p>
  <w:p w14:paraId="3FD808A8" w14:textId="77777777" w:rsidR="009367E8" w:rsidRDefault="009367E8">
    <w:pPr>
      <w:pStyle w:val="Rodap"/>
      <w:jc w:val="center"/>
      <w:rPr>
        <w:rFonts w:ascii="Arial" w:hAnsi="Arial" w:cs="Arial"/>
        <w:color w:val="D9D9D9" w:themeColor="background1" w:themeShade="D9"/>
        <w:sz w:val="10"/>
        <w:szCs w:val="10"/>
      </w:rPr>
    </w:pPr>
  </w:p>
  <w:p w14:paraId="2B720EB9" w14:textId="15BE47E0" w:rsidR="009367E8" w:rsidRPr="006B3CE1" w:rsidRDefault="009367E8">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 xml:space="preserve">Ata da 275ª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8D75E9">
          <w:rPr>
            <w:rFonts w:ascii="Arial" w:hAnsi="Arial" w:cs="Arial"/>
            <w:noProof/>
            <w:color w:val="D9D9D9" w:themeColor="background1" w:themeShade="D9"/>
            <w:sz w:val="20"/>
            <w:szCs w:val="20"/>
          </w:rPr>
          <w:t>14</w:t>
        </w:r>
        <w:r w:rsidRPr="006B3CE1">
          <w:rPr>
            <w:rFonts w:ascii="Arial" w:hAnsi="Arial" w:cs="Arial"/>
            <w:color w:val="D9D9D9" w:themeColor="background1" w:themeShade="D9"/>
            <w:sz w:val="20"/>
            <w:szCs w:val="20"/>
          </w:rPr>
          <w:fldChar w:fldCharType="end"/>
        </w:r>
      </w:sdtContent>
    </w:sdt>
  </w:p>
  <w:p w14:paraId="0642801D" w14:textId="2149BE9D" w:rsidR="009367E8" w:rsidRPr="006B3CE1" w:rsidRDefault="009367E8">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D99"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7DF77" w14:textId="77777777" w:rsidR="00955F96" w:rsidRDefault="00955F96">
      <w:pPr>
        <w:spacing w:after="0" w:line="240" w:lineRule="auto"/>
      </w:pPr>
      <w:r>
        <w:separator/>
      </w:r>
    </w:p>
  </w:footnote>
  <w:footnote w:type="continuationSeparator" w:id="0">
    <w:p w14:paraId="21094A34" w14:textId="77777777" w:rsidR="00955F96" w:rsidRDefault="00955F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PREV">
    <w15:presenceInfo w15:providerId="None" w15:userId="SP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oNotDisplayPageBoundarie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13DCC"/>
    <w:rsid w:val="00021D09"/>
    <w:rsid w:val="00024B1A"/>
    <w:rsid w:val="00034687"/>
    <w:rsid w:val="0003498C"/>
    <w:rsid w:val="0004070B"/>
    <w:rsid w:val="00044C60"/>
    <w:rsid w:val="00046D33"/>
    <w:rsid w:val="00047348"/>
    <w:rsid w:val="000509C9"/>
    <w:rsid w:val="000524F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103F7D"/>
    <w:rsid w:val="0010402D"/>
    <w:rsid w:val="00117FA0"/>
    <w:rsid w:val="00122282"/>
    <w:rsid w:val="0013035E"/>
    <w:rsid w:val="001352FD"/>
    <w:rsid w:val="00141708"/>
    <w:rsid w:val="001420B4"/>
    <w:rsid w:val="00142439"/>
    <w:rsid w:val="00144DFC"/>
    <w:rsid w:val="0015389C"/>
    <w:rsid w:val="00164D63"/>
    <w:rsid w:val="0016745A"/>
    <w:rsid w:val="0016774D"/>
    <w:rsid w:val="001711E4"/>
    <w:rsid w:val="00174525"/>
    <w:rsid w:val="0018326A"/>
    <w:rsid w:val="00184EA6"/>
    <w:rsid w:val="00195828"/>
    <w:rsid w:val="00196741"/>
    <w:rsid w:val="001A012E"/>
    <w:rsid w:val="001A03DE"/>
    <w:rsid w:val="001A411F"/>
    <w:rsid w:val="001A4262"/>
    <w:rsid w:val="001A42A5"/>
    <w:rsid w:val="001A5C90"/>
    <w:rsid w:val="001B10A8"/>
    <w:rsid w:val="001B74C5"/>
    <w:rsid w:val="001C6B02"/>
    <w:rsid w:val="001D0ABE"/>
    <w:rsid w:val="001D237E"/>
    <w:rsid w:val="001D2E97"/>
    <w:rsid w:val="001D39C3"/>
    <w:rsid w:val="001D555E"/>
    <w:rsid w:val="001D5A59"/>
    <w:rsid w:val="001E0456"/>
    <w:rsid w:val="001E2586"/>
    <w:rsid w:val="001F3BD3"/>
    <w:rsid w:val="001F5AFF"/>
    <w:rsid w:val="001F5D3C"/>
    <w:rsid w:val="001F6FBC"/>
    <w:rsid w:val="001F7B2C"/>
    <w:rsid w:val="00204099"/>
    <w:rsid w:val="00207221"/>
    <w:rsid w:val="00207422"/>
    <w:rsid w:val="00220D6C"/>
    <w:rsid w:val="00221305"/>
    <w:rsid w:val="00223A6D"/>
    <w:rsid w:val="002244E5"/>
    <w:rsid w:val="00224D76"/>
    <w:rsid w:val="002254A1"/>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4DB9"/>
    <w:rsid w:val="00294FC8"/>
    <w:rsid w:val="002A2D1A"/>
    <w:rsid w:val="002A6B04"/>
    <w:rsid w:val="002B028A"/>
    <w:rsid w:val="002B0319"/>
    <w:rsid w:val="002B5593"/>
    <w:rsid w:val="002B6898"/>
    <w:rsid w:val="002C218A"/>
    <w:rsid w:val="002C376B"/>
    <w:rsid w:val="002D0756"/>
    <w:rsid w:val="002D13E0"/>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22B05"/>
    <w:rsid w:val="00322FDF"/>
    <w:rsid w:val="00325FD4"/>
    <w:rsid w:val="003303EC"/>
    <w:rsid w:val="00331FCD"/>
    <w:rsid w:val="00335253"/>
    <w:rsid w:val="0033656E"/>
    <w:rsid w:val="0033737D"/>
    <w:rsid w:val="00341DB4"/>
    <w:rsid w:val="003432D2"/>
    <w:rsid w:val="003462CA"/>
    <w:rsid w:val="00346B5B"/>
    <w:rsid w:val="003477BA"/>
    <w:rsid w:val="00347BA5"/>
    <w:rsid w:val="00350F7D"/>
    <w:rsid w:val="00352680"/>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25F7"/>
    <w:rsid w:val="003A45AA"/>
    <w:rsid w:val="003A4BCE"/>
    <w:rsid w:val="003A6046"/>
    <w:rsid w:val="003A6185"/>
    <w:rsid w:val="003A7DCB"/>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407414"/>
    <w:rsid w:val="0041628C"/>
    <w:rsid w:val="00420895"/>
    <w:rsid w:val="00420E9F"/>
    <w:rsid w:val="004214EA"/>
    <w:rsid w:val="00424F8B"/>
    <w:rsid w:val="00425666"/>
    <w:rsid w:val="0042598E"/>
    <w:rsid w:val="00425CB4"/>
    <w:rsid w:val="00426758"/>
    <w:rsid w:val="00426DC3"/>
    <w:rsid w:val="00430730"/>
    <w:rsid w:val="004342AE"/>
    <w:rsid w:val="004347CB"/>
    <w:rsid w:val="0043633C"/>
    <w:rsid w:val="0044017A"/>
    <w:rsid w:val="00442F20"/>
    <w:rsid w:val="00446B7C"/>
    <w:rsid w:val="00447A72"/>
    <w:rsid w:val="00460160"/>
    <w:rsid w:val="00467C5C"/>
    <w:rsid w:val="00470802"/>
    <w:rsid w:val="004721CB"/>
    <w:rsid w:val="0048108A"/>
    <w:rsid w:val="00481110"/>
    <w:rsid w:val="00485B22"/>
    <w:rsid w:val="0049006D"/>
    <w:rsid w:val="004928CB"/>
    <w:rsid w:val="004A28BA"/>
    <w:rsid w:val="004A5717"/>
    <w:rsid w:val="004B24AC"/>
    <w:rsid w:val="004B2B07"/>
    <w:rsid w:val="004B31E5"/>
    <w:rsid w:val="004B4E96"/>
    <w:rsid w:val="004B73F2"/>
    <w:rsid w:val="004B7AA9"/>
    <w:rsid w:val="004C3A59"/>
    <w:rsid w:val="004C731E"/>
    <w:rsid w:val="004C7646"/>
    <w:rsid w:val="004C7AAE"/>
    <w:rsid w:val="004E39CF"/>
    <w:rsid w:val="004E4705"/>
    <w:rsid w:val="004E47C1"/>
    <w:rsid w:val="004F1159"/>
    <w:rsid w:val="004F22FA"/>
    <w:rsid w:val="004F45C8"/>
    <w:rsid w:val="00503484"/>
    <w:rsid w:val="00503C35"/>
    <w:rsid w:val="00504C7F"/>
    <w:rsid w:val="00507059"/>
    <w:rsid w:val="00511153"/>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90E45"/>
    <w:rsid w:val="00590E9F"/>
    <w:rsid w:val="005A6A41"/>
    <w:rsid w:val="005B4758"/>
    <w:rsid w:val="005C03F3"/>
    <w:rsid w:val="005C28F5"/>
    <w:rsid w:val="005C5CE8"/>
    <w:rsid w:val="005D2E45"/>
    <w:rsid w:val="005D40EF"/>
    <w:rsid w:val="005E048C"/>
    <w:rsid w:val="005E1CD5"/>
    <w:rsid w:val="005E2DF6"/>
    <w:rsid w:val="005E7E6E"/>
    <w:rsid w:val="005F0640"/>
    <w:rsid w:val="005F3EAC"/>
    <w:rsid w:val="00600FFA"/>
    <w:rsid w:val="00601F46"/>
    <w:rsid w:val="00604C4B"/>
    <w:rsid w:val="00606513"/>
    <w:rsid w:val="00607EE8"/>
    <w:rsid w:val="006207ED"/>
    <w:rsid w:val="00625EBE"/>
    <w:rsid w:val="006415FE"/>
    <w:rsid w:val="006419C2"/>
    <w:rsid w:val="00642ACB"/>
    <w:rsid w:val="00645EAB"/>
    <w:rsid w:val="00646C16"/>
    <w:rsid w:val="00651866"/>
    <w:rsid w:val="00652974"/>
    <w:rsid w:val="00652B36"/>
    <w:rsid w:val="00655B1E"/>
    <w:rsid w:val="00671C8D"/>
    <w:rsid w:val="00676A76"/>
    <w:rsid w:val="00686661"/>
    <w:rsid w:val="00690C03"/>
    <w:rsid w:val="00694D48"/>
    <w:rsid w:val="006970DD"/>
    <w:rsid w:val="00697C84"/>
    <w:rsid w:val="006A0907"/>
    <w:rsid w:val="006A14E9"/>
    <w:rsid w:val="006A39FF"/>
    <w:rsid w:val="006A490C"/>
    <w:rsid w:val="006B015B"/>
    <w:rsid w:val="006B1D26"/>
    <w:rsid w:val="006B3CE1"/>
    <w:rsid w:val="006B48B9"/>
    <w:rsid w:val="006C1C24"/>
    <w:rsid w:val="006C3175"/>
    <w:rsid w:val="006C4DCB"/>
    <w:rsid w:val="006C5AB8"/>
    <w:rsid w:val="006C6703"/>
    <w:rsid w:val="006C6CA0"/>
    <w:rsid w:val="006D052C"/>
    <w:rsid w:val="006D09A4"/>
    <w:rsid w:val="006D2853"/>
    <w:rsid w:val="006E541E"/>
    <w:rsid w:val="006F056F"/>
    <w:rsid w:val="006F2724"/>
    <w:rsid w:val="006F2E3C"/>
    <w:rsid w:val="006F7E20"/>
    <w:rsid w:val="00700317"/>
    <w:rsid w:val="00703CE2"/>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E9"/>
    <w:rsid w:val="007731C2"/>
    <w:rsid w:val="00775BE0"/>
    <w:rsid w:val="0077691C"/>
    <w:rsid w:val="00776D55"/>
    <w:rsid w:val="00787199"/>
    <w:rsid w:val="007903ED"/>
    <w:rsid w:val="00795D9C"/>
    <w:rsid w:val="007966BE"/>
    <w:rsid w:val="007A0920"/>
    <w:rsid w:val="007A1D1B"/>
    <w:rsid w:val="007A59B0"/>
    <w:rsid w:val="007B0FD8"/>
    <w:rsid w:val="007B19CC"/>
    <w:rsid w:val="007B31FC"/>
    <w:rsid w:val="007B5D32"/>
    <w:rsid w:val="007C1B8C"/>
    <w:rsid w:val="007C219C"/>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5288"/>
    <w:rsid w:val="00806B27"/>
    <w:rsid w:val="008077C1"/>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5630C"/>
    <w:rsid w:val="00860791"/>
    <w:rsid w:val="00861DEF"/>
    <w:rsid w:val="008713FD"/>
    <w:rsid w:val="0088022B"/>
    <w:rsid w:val="008812F8"/>
    <w:rsid w:val="00894781"/>
    <w:rsid w:val="00897166"/>
    <w:rsid w:val="008A1D94"/>
    <w:rsid w:val="008A3A09"/>
    <w:rsid w:val="008B74A6"/>
    <w:rsid w:val="008C1A0A"/>
    <w:rsid w:val="008C1C94"/>
    <w:rsid w:val="008C479C"/>
    <w:rsid w:val="008C5419"/>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61D"/>
    <w:rsid w:val="00911901"/>
    <w:rsid w:val="0091362F"/>
    <w:rsid w:val="009141EB"/>
    <w:rsid w:val="0091512A"/>
    <w:rsid w:val="00921E05"/>
    <w:rsid w:val="00923901"/>
    <w:rsid w:val="00925ACC"/>
    <w:rsid w:val="009272A8"/>
    <w:rsid w:val="00931E31"/>
    <w:rsid w:val="00934B77"/>
    <w:rsid w:val="009367E8"/>
    <w:rsid w:val="00936B52"/>
    <w:rsid w:val="00937B89"/>
    <w:rsid w:val="009406A0"/>
    <w:rsid w:val="0094366D"/>
    <w:rsid w:val="009515B3"/>
    <w:rsid w:val="00954104"/>
    <w:rsid w:val="00954FE6"/>
    <w:rsid w:val="00955F9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0231"/>
    <w:rsid w:val="009F2F04"/>
    <w:rsid w:val="009F4474"/>
    <w:rsid w:val="00A04B63"/>
    <w:rsid w:val="00A11646"/>
    <w:rsid w:val="00A11BFF"/>
    <w:rsid w:val="00A14C26"/>
    <w:rsid w:val="00A1707B"/>
    <w:rsid w:val="00A202E3"/>
    <w:rsid w:val="00A20DB5"/>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7811"/>
    <w:rsid w:val="00A912AC"/>
    <w:rsid w:val="00A95BAC"/>
    <w:rsid w:val="00AA07B2"/>
    <w:rsid w:val="00AA4447"/>
    <w:rsid w:val="00AA6DDC"/>
    <w:rsid w:val="00AB0856"/>
    <w:rsid w:val="00AB39B6"/>
    <w:rsid w:val="00AB7C36"/>
    <w:rsid w:val="00AC03A0"/>
    <w:rsid w:val="00AC3287"/>
    <w:rsid w:val="00AE00F2"/>
    <w:rsid w:val="00AE1FC0"/>
    <w:rsid w:val="00AE2F5F"/>
    <w:rsid w:val="00AF5060"/>
    <w:rsid w:val="00AF7F97"/>
    <w:rsid w:val="00B0301F"/>
    <w:rsid w:val="00B045AE"/>
    <w:rsid w:val="00B121FE"/>
    <w:rsid w:val="00B1232B"/>
    <w:rsid w:val="00B16FC2"/>
    <w:rsid w:val="00B26296"/>
    <w:rsid w:val="00B33C13"/>
    <w:rsid w:val="00B375B0"/>
    <w:rsid w:val="00B41771"/>
    <w:rsid w:val="00B502E0"/>
    <w:rsid w:val="00B545BA"/>
    <w:rsid w:val="00B54F5D"/>
    <w:rsid w:val="00B5693F"/>
    <w:rsid w:val="00B60364"/>
    <w:rsid w:val="00B63D90"/>
    <w:rsid w:val="00B7168B"/>
    <w:rsid w:val="00B718D5"/>
    <w:rsid w:val="00B72735"/>
    <w:rsid w:val="00B80ADF"/>
    <w:rsid w:val="00B81B6E"/>
    <w:rsid w:val="00B81B6F"/>
    <w:rsid w:val="00B8797B"/>
    <w:rsid w:val="00B90236"/>
    <w:rsid w:val="00B95202"/>
    <w:rsid w:val="00B97CA7"/>
    <w:rsid w:val="00BA1C74"/>
    <w:rsid w:val="00BB06A1"/>
    <w:rsid w:val="00BB126C"/>
    <w:rsid w:val="00BB59E5"/>
    <w:rsid w:val="00BE0199"/>
    <w:rsid w:val="00BE0215"/>
    <w:rsid w:val="00BE1B3B"/>
    <w:rsid w:val="00BE2AA6"/>
    <w:rsid w:val="00BE2F57"/>
    <w:rsid w:val="00BE3F7A"/>
    <w:rsid w:val="00BF31CB"/>
    <w:rsid w:val="00BF5B59"/>
    <w:rsid w:val="00C001B9"/>
    <w:rsid w:val="00C00786"/>
    <w:rsid w:val="00C0465C"/>
    <w:rsid w:val="00C0628F"/>
    <w:rsid w:val="00C102D2"/>
    <w:rsid w:val="00C114E9"/>
    <w:rsid w:val="00C12DFD"/>
    <w:rsid w:val="00C13BCB"/>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4197"/>
    <w:rsid w:val="00C75A43"/>
    <w:rsid w:val="00C81349"/>
    <w:rsid w:val="00C87F52"/>
    <w:rsid w:val="00C90820"/>
    <w:rsid w:val="00CA1225"/>
    <w:rsid w:val="00CA168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D035EF"/>
    <w:rsid w:val="00D03B79"/>
    <w:rsid w:val="00D05961"/>
    <w:rsid w:val="00D06D59"/>
    <w:rsid w:val="00D22E37"/>
    <w:rsid w:val="00D266AE"/>
    <w:rsid w:val="00D30053"/>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5757"/>
    <w:rsid w:val="00D76439"/>
    <w:rsid w:val="00D82D5A"/>
    <w:rsid w:val="00D864C9"/>
    <w:rsid w:val="00D90271"/>
    <w:rsid w:val="00DA2A48"/>
    <w:rsid w:val="00DA4597"/>
    <w:rsid w:val="00DB3145"/>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81751"/>
    <w:rsid w:val="00E83859"/>
    <w:rsid w:val="00E841D6"/>
    <w:rsid w:val="00E8611B"/>
    <w:rsid w:val="00E93488"/>
    <w:rsid w:val="00EA0A64"/>
    <w:rsid w:val="00EA0E36"/>
    <w:rsid w:val="00EA34CF"/>
    <w:rsid w:val="00EA4F7F"/>
    <w:rsid w:val="00EA6876"/>
    <w:rsid w:val="00EA68E7"/>
    <w:rsid w:val="00EA69DA"/>
    <w:rsid w:val="00EB1658"/>
    <w:rsid w:val="00EB7DC9"/>
    <w:rsid w:val="00EC0DF0"/>
    <w:rsid w:val="00EC2C98"/>
    <w:rsid w:val="00EC6A09"/>
    <w:rsid w:val="00EC7F2C"/>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37F0"/>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0959"/>
    <w:rsid w:val="00F93A13"/>
    <w:rsid w:val="00F9551F"/>
    <w:rsid w:val="00F96811"/>
    <w:rsid w:val="00FA083B"/>
    <w:rsid w:val="00FB18E3"/>
    <w:rsid w:val="00FB22AA"/>
    <w:rsid w:val="00FB762B"/>
    <w:rsid w:val="00FC137E"/>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0D04D-FB3D-48D8-A4A0-9386088C5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3395</TotalTime>
  <Pages>14</Pages>
  <Words>4938</Words>
  <Characters>26671</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SPREV</cp:lastModifiedBy>
  <cp:revision>14</cp:revision>
  <dcterms:created xsi:type="dcterms:W3CDTF">2020-12-09T17:39:00Z</dcterms:created>
  <dcterms:modified xsi:type="dcterms:W3CDTF">2020-12-16T05:51:00Z</dcterms:modified>
</cp:coreProperties>
</file>